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0018442B" w:rsidRPr="002F5C2E">
        <w:rPr>
          <w:rFonts w:ascii="GHEA Grapalat" w:hAnsi="GHEA Grapalat"/>
          <w:i w:val="0"/>
          <w:sz w:val="24"/>
          <w:szCs w:val="24"/>
        </w:rPr>
        <w:t xml:space="preserve"> </w:t>
      </w:r>
      <w:r w:rsidR="0018442B" w:rsidRPr="0018442B">
        <w:rPr>
          <w:rFonts w:ascii="GHEA Grapalat" w:hAnsi="GHEA Grapalat"/>
          <w:i w:val="0"/>
          <w:sz w:val="24"/>
          <w:szCs w:val="24"/>
        </w:rPr>
        <w:t>СРОЧНО</w:t>
      </w:r>
      <w:r w:rsidRPr="009044F1">
        <w:rPr>
          <w:rFonts w:ascii="GHEA Grapalat" w:hAnsi="GHEA Grapalat"/>
          <w:i w:val="0"/>
          <w:sz w:val="24"/>
          <w:szCs w:val="24"/>
        </w:rPr>
        <w:t xml:space="preserve"> ОТКРЫТОМ КОНКУРСЕ</w:t>
      </w:r>
    </w:p>
    <w:p w:rsidR="00673CB0"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E82F15" w:rsidRPr="00E82F15">
        <w:rPr>
          <w:rFonts w:ascii="GHEA Grapalat" w:hAnsi="GHEA Grapalat"/>
          <w:i w:val="0"/>
          <w:sz w:val="24"/>
          <w:szCs w:val="24"/>
        </w:rPr>
        <w:t>0</w:t>
      </w:r>
      <w:r w:rsidR="00F72971" w:rsidRPr="00F72971">
        <w:rPr>
          <w:rFonts w:ascii="GHEA Grapalat" w:hAnsi="GHEA Grapalat"/>
          <w:i w:val="0"/>
          <w:sz w:val="24"/>
          <w:szCs w:val="24"/>
        </w:rPr>
        <w:t>3</w:t>
      </w:r>
      <w:r>
        <w:rPr>
          <w:rFonts w:ascii="GHEA Grapalat" w:hAnsi="GHEA Grapalat"/>
          <w:i w:val="0"/>
          <w:sz w:val="24"/>
          <w:szCs w:val="24"/>
        </w:rPr>
        <w:t>.</w:t>
      </w:r>
      <w:r w:rsidR="00E82F15" w:rsidRPr="00E82F15">
        <w:rPr>
          <w:rFonts w:ascii="GHEA Grapalat" w:hAnsi="GHEA Grapalat"/>
          <w:i w:val="0"/>
          <w:sz w:val="24"/>
          <w:szCs w:val="24"/>
        </w:rPr>
        <w:t>07</w:t>
      </w:r>
      <w:r w:rsidR="003718AA">
        <w:rPr>
          <w:rFonts w:ascii="GHEA Grapalat" w:hAnsi="GHEA Grapalat"/>
          <w:i w:val="0"/>
          <w:sz w:val="24"/>
          <w:szCs w:val="24"/>
        </w:rPr>
        <w:t>.20</w:t>
      </w:r>
      <w:r w:rsidR="00E82F15" w:rsidRPr="00E82F15">
        <w:rPr>
          <w:rFonts w:ascii="GHEA Grapalat" w:hAnsi="GHEA Grapalat"/>
          <w:i w:val="0"/>
          <w:sz w:val="24"/>
          <w:szCs w:val="24"/>
        </w:rPr>
        <w:t>25</w:t>
      </w:r>
      <w:r w:rsidRPr="0029315D">
        <w:rPr>
          <w:rFonts w:ascii="GHEA Grapalat" w:hAnsi="GHEA Grapalat"/>
          <w:i w:val="0"/>
          <w:sz w:val="24"/>
          <w:szCs w:val="24"/>
        </w:rPr>
        <w:t xml:space="preserve"> года "N </w:t>
      </w:r>
      <w:r w:rsidR="0003403D" w:rsidRPr="0003403D">
        <w:rPr>
          <w:rFonts w:ascii="GHEA Grapalat" w:hAnsi="GHEA Grapalat"/>
          <w:i w:val="0"/>
          <w:sz w:val="24"/>
          <w:szCs w:val="24"/>
        </w:rPr>
        <w:t>1</w:t>
      </w:r>
      <w:r w:rsidRPr="0029315D">
        <w:rPr>
          <w:rFonts w:ascii="GHEA Grapalat" w:hAnsi="GHEA Grapalat"/>
          <w:i w:val="0"/>
          <w:sz w:val="24"/>
          <w:szCs w:val="24"/>
        </w:rPr>
        <w:t>"</w:t>
      </w:r>
      <w:r w:rsidRPr="009044F1">
        <w:rPr>
          <w:rFonts w:ascii="GHEA Grapalat" w:hAnsi="GHEA Grapalat"/>
          <w:i w:val="0"/>
          <w:sz w:val="24"/>
          <w:szCs w:val="24"/>
        </w:rPr>
        <w:t xml:space="preserve"> </w:t>
      </w:r>
    </w:p>
    <w:p w:rsidR="00673CB0" w:rsidRDefault="00673CB0" w:rsidP="00673CB0">
      <w:pPr>
        <w:ind w:firstLine="720"/>
        <w:jc w:val="center"/>
        <w:rPr>
          <w:rFonts w:ascii="GHEA Grapalat" w:hAnsi="GHEA Grapalat"/>
          <w:b/>
          <w:i/>
          <w:sz w:val="22"/>
          <w:szCs w:val="22"/>
          <w:lang w:val="af-ZA" w:eastAsia="en-US" w:bidi="ar-SA"/>
        </w:rPr>
      </w:pPr>
      <w:r>
        <w:rPr>
          <w:rFonts w:ascii="GHEA Grapalat" w:hAnsi="GHEA Grapalat"/>
        </w:rPr>
        <w:t>Код процедуры</w:t>
      </w:r>
      <w:r w:rsidRPr="004775ED">
        <w:rPr>
          <w:rFonts w:ascii="GHEA Grapalat" w:hAnsi="GHEA Grapalat"/>
        </w:rPr>
        <w:t xml:space="preserve"> </w:t>
      </w:r>
      <w:r w:rsidR="00F72971">
        <w:rPr>
          <w:rFonts w:ascii="Arial" w:hAnsi="Arial" w:cs="Arial"/>
          <w:b/>
        </w:rPr>
        <w:t>ԳՀ</w:t>
      </w:r>
      <w:r w:rsidR="00F72971">
        <w:rPr>
          <w:rFonts w:ascii="Open Sans" w:hAnsi="Open Sans" w:cs="Open Sans"/>
          <w:b/>
        </w:rPr>
        <w:t>-</w:t>
      </w:r>
      <w:r w:rsidR="00F72971">
        <w:rPr>
          <w:rFonts w:ascii="Arial" w:hAnsi="Arial" w:cs="Arial"/>
          <w:b/>
        </w:rPr>
        <w:t>ՀԲՄԽԾՁԲ</w:t>
      </w:r>
      <w:r w:rsidR="00F72971">
        <w:rPr>
          <w:rFonts w:ascii="Open Sans" w:hAnsi="Open Sans" w:cs="Open Sans"/>
          <w:b/>
        </w:rPr>
        <w:t>-2025/01</w:t>
      </w:r>
    </w:p>
    <w:p w:rsidR="0018442B" w:rsidRPr="009044F1" w:rsidRDefault="0018442B" w:rsidP="00673CB0">
      <w:pPr>
        <w:ind w:firstLine="720"/>
        <w:jc w:val="center"/>
        <w:rPr>
          <w:rFonts w:ascii="GHEA Grapalat" w:hAnsi="GHEA Grapalat"/>
          <w:i/>
        </w:rPr>
      </w:pPr>
    </w:p>
    <w:p w:rsidR="00673CB0" w:rsidRPr="009044F1" w:rsidRDefault="00673CB0" w:rsidP="00673CB0">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8442B" w:rsidRPr="0018442B">
        <w:rPr>
          <w:rFonts w:ascii="GHEA Grapalat" w:hAnsi="GHEA Grapalat"/>
          <w:i w:val="0"/>
          <w:sz w:val="24"/>
          <w:szCs w:val="24"/>
        </w:rPr>
        <w:t xml:space="preserve">Срочный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673CB0" w:rsidRPr="00056475" w:rsidRDefault="00673CB0" w:rsidP="00673CB0">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718AA" w:rsidRPr="00035360" w:rsidRDefault="003718AA" w:rsidP="003718AA">
      <w:pPr>
        <w:pStyle w:val="BodyTextIndent"/>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E64120">
        <w:rPr>
          <w:rFonts w:ascii="GHEA Grapalat" w:hAnsi="GHEA Grapalat"/>
          <w:b/>
          <w:i w:val="0"/>
          <w:sz w:val="24"/>
          <w:szCs w:val="24"/>
        </w:rPr>
        <w:t>12:00</w:t>
      </w:r>
      <w:r w:rsidR="00E82F15">
        <w:rPr>
          <w:rFonts w:ascii="GHEA Grapalat" w:hAnsi="GHEA Grapalat"/>
          <w:b/>
          <w:i w:val="0"/>
          <w:sz w:val="24"/>
          <w:szCs w:val="24"/>
        </w:rPr>
        <w:t xml:space="preserve"> часов </w:t>
      </w:r>
      <w:r w:rsidR="00F72971">
        <w:rPr>
          <w:rFonts w:ascii="GHEA Grapalat" w:hAnsi="GHEA Grapalat"/>
          <w:b/>
          <w:i w:val="0"/>
          <w:sz w:val="24"/>
          <w:szCs w:val="24"/>
        </w:rPr>
        <w:t xml:space="preserve">11-го </w:t>
      </w:r>
      <w:r w:rsidRPr="00D85563">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E73362" w:rsidRDefault="003718AA" w:rsidP="003718AA">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0018442B">
        <w:rPr>
          <w:rFonts w:ascii="GHEA Grapalat" w:hAnsi="GHEA Grapalat"/>
          <w:b/>
          <w:i w:val="0"/>
          <w:sz w:val="24"/>
          <w:szCs w:val="24"/>
        </w:rPr>
        <w:t xml:space="preserve">, в  </w:t>
      </w:r>
      <w:r w:rsidR="00E64120">
        <w:rPr>
          <w:rFonts w:ascii="GHEA Grapalat" w:hAnsi="GHEA Grapalat"/>
          <w:b/>
          <w:i w:val="0"/>
          <w:sz w:val="24"/>
          <w:szCs w:val="24"/>
        </w:rPr>
        <w:t>12:00</w:t>
      </w:r>
      <w:r w:rsidRPr="00E73362">
        <w:rPr>
          <w:rFonts w:ascii="GHEA Grapalat" w:hAnsi="GHEA Grapalat"/>
          <w:b/>
          <w:i w:val="0"/>
          <w:sz w:val="24"/>
          <w:szCs w:val="24"/>
        </w:rPr>
        <w:t xml:space="preserve"> </w:t>
      </w:r>
      <w:r w:rsidRPr="00954701">
        <w:rPr>
          <w:rFonts w:ascii="GHEA Grapalat" w:hAnsi="GHEA Grapalat"/>
          <w:b/>
          <w:i w:val="0"/>
          <w:sz w:val="24"/>
          <w:szCs w:val="24"/>
        </w:rPr>
        <w:t xml:space="preserve">часов </w:t>
      </w:r>
      <w:r w:rsidR="007F08B2" w:rsidRPr="00954701">
        <w:rPr>
          <w:rFonts w:ascii="GHEA Grapalat" w:hAnsi="GHEA Grapalat"/>
          <w:b/>
          <w:i w:val="0"/>
          <w:sz w:val="24"/>
          <w:szCs w:val="24"/>
        </w:rPr>
        <w:t xml:space="preserve"> </w:t>
      </w:r>
      <w:r w:rsidR="00E82F15" w:rsidRPr="00E82F15">
        <w:rPr>
          <w:rFonts w:ascii="GHEA Grapalat" w:hAnsi="GHEA Grapalat"/>
          <w:b/>
          <w:i w:val="0"/>
          <w:sz w:val="24"/>
          <w:szCs w:val="24"/>
        </w:rPr>
        <w:t>1</w:t>
      </w:r>
      <w:r w:rsidR="00F72971" w:rsidRPr="00F72971">
        <w:rPr>
          <w:rFonts w:ascii="GHEA Grapalat" w:hAnsi="GHEA Grapalat"/>
          <w:b/>
          <w:i w:val="0"/>
          <w:sz w:val="24"/>
          <w:szCs w:val="24"/>
        </w:rPr>
        <w:t>4</w:t>
      </w:r>
      <w:r w:rsidR="00954701" w:rsidRPr="00954701">
        <w:rPr>
          <w:rFonts w:ascii="GHEA Grapalat" w:hAnsi="GHEA Grapalat"/>
          <w:b/>
          <w:i w:val="0"/>
          <w:sz w:val="24"/>
          <w:szCs w:val="24"/>
        </w:rPr>
        <w:t>.</w:t>
      </w:r>
      <w:r w:rsidR="00E82F15" w:rsidRPr="00E82F15">
        <w:rPr>
          <w:rFonts w:ascii="GHEA Grapalat" w:hAnsi="GHEA Grapalat"/>
          <w:b/>
          <w:i w:val="0"/>
          <w:sz w:val="24"/>
          <w:szCs w:val="24"/>
        </w:rPr>
        <w:t>07</w:t>
      </w:r>
      <w:r w:rsidRPr="00954701">
        <w:rPr>
          <w:rFonts w:ascii="GHEA Grapalat" w:hAnsi="GHEA Grapalat"/>
          <w:b/>
          <w:i w:val="0"/>
          <w:sz w:val="24"/>
          <w:szCs w:val="24"/>
        </w:rPr>
        <w:t>.202</w:t>
      </w:r>
      <w:r w:rsidR="00E82F15" w:rsidRPr="00E82F15">
        <w:rPr>
          <w:rFonts w:ascii="GHEA Grapalat" w:hAnsi="GHEA Grapalat"/>
          <w:b/>
          <w:i w:val="0"/>
          <w:sz w:val="24"/>
          <w:szCs w:val="24"/>
        </w:rPr>
        <w:t>5</w:t>
      </w:r>
      <w:r w:rsidRPr="00954701">
        <w:rPr>
          <w:rFonts w:ascii="GHEA Grapalat" w:hAnsi="GHEA Grapalat"/>
          <w:b/>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законом РА "О закупках" и гражданским процессуальным </w:t>
      </w:r>
      <w:r w:rsidRPr="00130CD2">
        <w:rPr>
          <w:rFonts w:ascii="GHEA Grapalat" w:hAnsi="GHEA Grapalat"/>
          <w:i w:val="0"/>
          <w:sz w:val="24"/>
          <w:szCs w:val="24"/>
        </w:rPr>
        <w:lastRenderedPageBreak/>
        <w:t>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3718AA" w:rsidRPr="004B506B" w:rsidRDefault="00E82F15" w:rsidP="003718AA">
      <w:pPr>
        <w:pStyle w:val="BodyTextIndent"/>
        <w:widowControl w:val="0"/>
        <w:spacing w:after="160" w:line="240" w:lineRule="auto"/>
        <w:ind w:firstLine="567"/>
        <w:rPr>
          <w:rFonts w:ascii="GHEA Grapalat" w:hAnsi="GHEA Grapalat"/>
          <w:i w:val="0"/>
          <w:sz w:val="24"/>
          <w:szCs w:val="24"/>
        </w:rPr>
      </w:pPr>
      <w:r>
        <w:rPr>
          <w:rFonts w:ascii="GHEA Grapalat" w:hAnsi="GHEA Grapalat"/>
          <w:b/>
          <w:u w:val="single"/>
          <w:lang w:bidi="ar-SA"/>
        </w:rPr>
        <w:t>А. Николаян</w:t>
      </w:r>
    </w:p>
    <w:p w:rsidR="003718AA" w:rsidRPr="00AF4D08" w:rsidRDefault="003718AA" w:rsidP="003718AA">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w:t>
      </w:r>
      <w:r w:rsidR="00E82F15">
        <w:rPr>
          <w:rFonts w:ascii="GHEA Grapalat" w:hAnsi="GHEA Grapalat" w:cs="Arial"/>
          <w:b/>
          <w:i/>
          <w:sz w:val="22"/>
          <w:szCs w:val="20"/>
          <w:lang w:val="af-ZA" w:bidi="ar-SA"/>
        </w:rPr>
        <w:t>98680128</w:t>
      </w:r>
    </w:p>
    <w:p w:rsidR="003718AA" w:rsidRPr="00AF4D08" w:rsidRDefault="003718AA" w:rsidP="003718AA">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3718AA" w:rsidRPr="00AF4D08" w:rsidRDefault="003718AA" w:rsidP="003718AA">
      <w:pPr>
        <w:spacing w:after="160"/>
        <w:jc w:val="both"/>
        <w:rPr>
          <w:rFonts w:ascii="GHEA Grapalat" w:hAnsi="GHEA Grapalat"/>
          <w:b/>
          <w:u w:val="single"/>
          <w:lang w:bidi="ar-SA"/>
        </w:rPr>
      </w:pPr>
    </w:p>
    <w:p w:rsidR="003718AA" w:rsidRPr="00AF4D08" w:rsidRDefault="003718AA" w:rsidP="003718AA">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Pr="0003403D" w:rsidRDefault="003718AA"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3718AA">
      <w:pPr>
        <w:pStyle w:val="BodyText"/>
        <w:widowControl w:val="0"/>
        <w:spacing w:after="160"/>
        <w:rPr>
          <w:rFonts w:ascii="GHEA Grapalat" w:hAnsi="GHEA Grapalat"/>
          <w:i/>
        </w:rPr>
      </w:pPr>
    </w:p>
    <w:p w:rsidR="003718AA" w:rsidRPr="009044F1" w:rsidRDefault="003718AA" w:rsidP="003718AA">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3718AA" w:rsidRPr="003718AA" w:rsidRDefault="003718AA" w:rsidP="003718AA">
      <w:pPr>
        <w:ind w:firstLine="720"/>
        <w:jc w:val="right"/>
        <w:rPr>
          <w:rFonts w:ascii="GHEA Grapalat" w:hAnsi="GHEA Grapalat"/>
          <w:sz w:val="20"/>
          <w:szCs w:val="20"/>
          <w:lang w:eastAsia="en-US" w:bidi="ar-SA"/>
        </w:rPr>
      </w:pPr>
      <w:r w:rsidRPr="009044F1">
        <w:rPr>
          <w:rFonts w:ascii="GHEA Grapalat" w:hAnsi="GHEA Grapalat"/>
        </w:rPr>
        <w:t xml:space="preserve">Решением Оценочной комиссии </w:t>
      </w:r>
      <w:r w:rsidR="0018442B" w:rsidRPr="0018442B">
        <w:rPr>
          <w:rFonts w:ascii="GHEA Grapalat" w:hAnsi="GHEA Grapalat"/>
        </w:rPr>
        <w:t>Срочный</w:t>
      </w:r>
      <w:r w:rsidR="0018442B" w:rsidRPr="0018442B">
        <w:rPr>
          <w:rFonts w:ascii="GHEA Grapalat" w:hAnsi="GHEA Grapalat"/>
          <w:i/>
        </w:rPr>
        <w:t xml:space="preserve"> </w:t>
      </w:r>
      <w:r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F72971">
        <w:rPr>
          <w:rFonts w:ascii="Arial" w:hAnsi="Arial" w:cs="Arial"/>
          <w:b/>
          <w:i/>
          <w:sz w:val="22"/>
          <w:szCs w:val="22"/>
          <w:lang w:val="af-ZA" w:eastAsia="en-US" w:bidi="ar-SA"/>
        </w:rPr>
        <w:t>ԳՀ</w:t>
      </w:r>
      <w:r w:rsidR="00F72971">
        <w:rPr>
          <w:rFonts w:ascii="Open Sans" w:hAnsi="Open Sans" w:cs="Open Sans"/>
          <w:b/>
          <w:i/>
          <w:sz w:val="22"/>
          <w:szCs w:val="22"/>
          <w:lang w:val="af-ZA" w:eastAsia="en-US" w:bidi="ar-SA"/>
        </w:rPr>
        <w:t>-</w:t>
      </w:r>
      <w:r w:rsidR="00F72971">
        <w:rPr>
          <w:rFonts w:ascii="Arial" w:hAnsi="Arial" w:cs="Arial"/>
          <w:b/>
          <w:i/>
          <w:sz w:val="22"/>
          <w:szCs w:val="22"/>
          <w:lang w:val="af-ZA" w:eastAsia="en-US" w:bidi="ar-SA"/>
        </w:rPr>
        <w:t>ՀԲՄԽԾՁԲ</w:t>
      </w:r>
      <w:r w:rsidR="00F72971">
        <w:rPr>
          <w:rFonts w:ascii="Open Sans" w:hAnsi="Open Sans" w:cs="Open Sans"/>
          <w:b/>
          <w:i/>
          <w:sz w:val="22"/>
          <w:szCs w:val="22"/>
          <w:lang w:val="af-ZA" w:eastAsia="en-US" w:bidi="ar-SA"/>
        </w:rPr>
        <w:t>-2025/01</w:t>
      </w:r>
    </w:p>
    <w:p w:rsidR="003718AA" w:rsidRPr="009044F1" w:rsidRDefault="003718AA" w:rsidP="003718AA">
      <w:pPr>
        <w:ind w:firstLine="720"/>
        <w:jc w:val="right"/>
        <w:rPr>
          <w:rFonts w:ascii="GHEA Grapalat" w:hAnsi="GHEA Grapalat"/>
        </w:rPr>
      </w:pPr>
      <w:r w:rsidRPr="0029315D">
        <w:rPr>
          <w:rFonts w:ascii="GHEA Grapalat" w:hAnsi="GHEA Grapalat"/>
          <w:b/>
        </w:rPr>
        <w:t xml:space="preserve">№ 1  от   </w:t>
      </w:r>
      <w:r w:rsidR="00F72971">
        <w:rPr>
          <w:rFonts w:ascii="GHEA Grapalat" w:hAnsi="GHEA Grapalat"/>
          <w:b/>
        </w:rPr>
        <w:t>0</w:t>
      </w:r>
      <w:r w:rsidR="00F72971">
        <w:rPr>
          <w:rFonts w:ascii="GHEA Grapalat" w:hAnsi="GHEA Grapalat"/>
          <w:b/>
          <w:lang w:val="en-US"/>
        </w:rPr>
        <w:t>3</w:t>
      </w:r>
      <w:r w:rsidR="0018442B">
        <w:rPr>
          <w:rFonts w:ascii="GHEA Grapalat" w:hAnsi="GHEA Grapalat"/>
          <w:b/>
        </w:rPr>
        <w:t>.0</w:t>
      </w:r>
      <w:r w:rsidR="00E82F15" w:rsidRPr="0003403D">
        <w:rPr>
          <w:rFonts w:ascii="GHEA Grapalat" w:hAnsi="GHEA Grapalat"/>
          <w:b/>
        </w:rPr>
        <w:t>7</w:t>
      </w:r>
      <w:r w:rsidRPr="0029315D">
        <w:rPr>
          <w:rFonts w:ascii="GHEA Grapalat" w:hAnsi="GHEA Grapalat"/>
          <w:b/>
        </w:rPr>
        <w:t>.</w:t>
      </w:r>
      <w:r>
        <w:rPr>
          <w:rFonts w:ascii="GHEA Grapalat" w:hAnsi="GHEA Grapalat"/>
          <w:b/>
        </w:rPr>
        <w:t>202</w:t>
      </w:r>
      <w:r w:rsidR="00E82F15" w:rsidRPr="0003403D">
        <w:rPr>
          <w:rFonts w:ascii="GHEA Grapalat" w:hAnsi="GHEA Grapalat"/>
          <w:b/>
        </w:rPr>
        <w:t>5</w:t>
      </w:r>
      <w:r w:rsidRPr="0029315D">
        <w:rPr>
          <w:rFonts w:ascii="GHEA Grapalat" w:hAnsi="GHEA Grapalat"/>
          <w:b/>
        </w:rPr>
        <w:t>г</w:t>
      </w:r>
    </w:p>
    <w:p w:rsidR="003718AA" w:rsidRPr="009044F1"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Pr="009044F1" w:rsidRDefault="003718AA" w:rsidP="003718AA">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9044F1" w:rsidRDefault="003718AA" w:rsidP="003718AA">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29315D" w:rsidRDefault="003718AA" w:rsidP="003718AA">
      <w:pPr>
        <w:pStyle w:val="BodyText"/>
        <w:widowControl w:val="0"/>
        <w:spacing w:after="160"/>
        <w:ind w:right="-7"/>
        <w:jc w:val="center"/>
        <w:rPr>
          <w:rFonts w:ascii="GHEA Grapalat" w:hAnsi="GHEA Grapalat"/>
          <w:b/>
        </w:rPr>
      </w:pPr>
      <w:r w:rsidRPr="006B5871">
        <w:rPr>
          <w:rFonts w:ascii="GHEA Grapalat" w:hAnsi="GHEA Grapalat"/>
          <w:b/>
        </w:rPr>
        <w:lastRenderedPageBreak/>
        <w:t xml:space="preserve">НА </w:t>
      </w:r>
      <w:r w:rsidR="0018442B" w:rsidRPr="0018442B">
        <w:rPr>
          <w:rFonts w:ascii="GHEA Grapalat" w:hAnsi="GHEA Grapalat"/>
          <w:b/>
        </w:rPr>
        <w:t>СРОЧНО</w:t>
      </w:r>
      <w:r w:rsidR="0018442B" w:rsidRPr="006B5871">
        <w:rPr>
          <w:rFonts w:ascii="GHEA Grapalat" w:hAnsi="GHEA Grapalat"/>
          <w:b/>
        </w:rPr>
        <w:t xml:space="preserve"> </w:t>
      </w:r>
      <w:r w:rsidR="0018442B" w:rsidRPr="0018442B">
        <w:rPr>
          <w:rFonts w:ascii="GHEA Grapalat" w:hAnsi="GHEA Grapalat"/>
          <w:b/>
        </w:rPr>
        <w:t xml:space="preserve"> </w:t>
      </w:r>
      <w:r w:rsidRPr="006B5871">
        <w:rPr>
          <w:rFonts w:ascii="GHEA Grapalat" w:hAnsi="GHEA Grapalat"/>
          <w:b/>
        </w:rPr>
        <w:t>ОТКРЫТЫЙ КОНКУРС</w:t>
      </w:r>
      <w:r w:rsidRPr="0018442B">
        <w:rPr>
          <w:rFonts w:ascii="GHEA Grapalat" w:hAnsi="GHEA Grapalat"/>
          <w:b/>
        </w:rPr>
        <w:t xml:space="preserve">, </w:t>
      </w:r>
      <w:r w:rsidRPr="0029315D">
        <w:rPr>
          <w:rFonts w:ascii="GHEA Grapalat" w:hAnsi="GHEA Grapalat"/>
          <w:b/>
        </w:rPr>
        <w:t>ОБЪЯВЛЕННЫЙ С ЦЕЛЬЮ ПРИОБРЕТЕНИЯ "</w:t>
      </w:r>
      <w:r w:rsidRPr="006970B0">
        <w:rPr>
          <w:rFonts w:ascii="GHEA Grapalat" w:hAnsi="GHEA Grapalat"/>
          <w:b/>
        </w:rPr>
        <w:t xml:space="preserve"> </w:t>
      </w:r>
      <w:r w:rsidRPr="00D7367C">
        <w:rPr>
          <w:rFonts w:ascii="GHEA Grapalat" w:hAnsi="GHEA Grapalat"/>
          <w:b/>
        </w:rPr>
        <w:t>подготовка проектно-сметной документации</w:t>
      </w:r>
      <w:r w:rsidRPr="0029315D">
        <w:rPr>
          <w:rFonts w:ascii="GHEA Grapalat" w:hAnsi="GHEA Grapalat"/>
          <w:b/>
        </w:rPr>
        <w:t xml:space="preserve"> " ДЛЯ НУЖД " Гарнинский муниципалитет</w:t>
      </w:r>
      <w:r w:rsidRPr="00297B13">
        <w:rPr>
          <w:rFonts w:ascii="GHEA Grapalat" w:hAnsi="GHEA Grapalat"/>
          <w:b/>
        </w:rPr>
        <w:t xml:space="preserve"> </w:t>
      </w:r>
      <w:r w:rsidRPr="0029315D">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3718AA" w:rsidRDefault="00160AE4" w:rsidP="003718AA">
      <w:pPr>
        <w:widowControl w:val="0"/>
        <w:spacing w:after="160"/>
        <w:jc w:val="center"/>
        <w:rPr>
          <w:rFonts w:ascii="GHEA Grapalat" w:hAnsi="GHEA Grapalat"/>
          <w:b/>
        </w:rPr>
      </w:pPr>
      <w:r w:rsidRPr="009044F1">
        <w:rPr>
          <w:rFonts w:ascii="GHEA Grapalat" w:hAnsi="GHEA Grapalat"/>
          <w:b/>
        </w:rPr>
        <w:lastRenderedPageBreak/>
        <w:t>СОДЕРЖАНИЕ</w:t>
      </w:r>
    </w:p>
    <w:p w:rsidR="003718AA" w:rsidRPr="0029315D" w:rsidRDefault="003718AA" w:rsidP="003718AA">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3718AA" w:rsidRPr="0029315D" w:rsidRDefault="003718AA" w:rsidP="003718AA">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18442B" w:rsidRPr="0018442B">
        <w:rPr>
          <w:rFonts w:ascii="GHEA Grapalat" w:hAnsi="GHEA Grapalat"/>
          <w:b/>
        </w:rPr>
        <w:t>СРОЧНО</w:t>
      </w:r>
      <w:r w:rsidRPr="0029315D">
        <w:rPr>
          <w:rFonts w:ascii="GHEA Grapalat" w:hAnsi="GHEA Grapalat"/>
          <w:b/>
        </w:rPr>
        <w:t xml:space="preserve"> </w:t>
      </w:r>
      <w:r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Default="00096865" w:rsidP="0002289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3718AA" w:rsidRDefault="003718AA" w:rsidP="00022898">
      <w:pPr>
        <w:widowControl w:val="0"/>
        <w:tabs>
          <w:tab w:val="left" w:pos="1134"/>
        </w:tabs>
        <w:spacing w:after="160"/>
        <w:ind w:left="1134" w:hanging="567"/>
        <w:jc w:val="both"/>
        <w:rPr>
          <w:rFonts w:ascii="GHEA Grapalat" w:hAnsi="GHEA Grapalat"/>
        </w:rPr>
      </w:pPr>
    </w:p>
    <w:p w:rsidR="003718AA" w:rsidRPr="00022898" w:rsidRDefault="003718AA" w:rsidP="00022898">
      <w:pPr>
        <w:widowControl w:val="0"/>
        <w:tabs>
          <w:tab w:val="left" w:pos="1134"/>
        </w:tabs>
        <w:spacing w:after="160"/>
        <w:ind w:left="1134" w:hanging="567"/>
        <w:jc w:val="both"/>
        <w:rPr>
          <w:rFonts w:ascii="GHEA Grapalat" w:hAnsi="GHEA Grapalat"/>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w:t>
      </w:r>
      <w:r w:rsidR="0018442B" w:rsidRPr="0018442B">
        <w:rPr>
          <w:rFonts w:ascii="GHEA Grapalat" w:hAnsi="GHEA Grapalat"/>
          <w:b/>
        </w:rPr>
        <w:t xml:space="preserve"> Срочный</w:t>
      </w:r>
      <w:r w:rsidRPr="009044F1">
        <w:rPr>
          <w:rFonts w:ascii="GHEA Grapalat" w:hAnsi="GHEA Grapalat"/>
          <w:b/>
        </w:rPr>
        <w:t xml:space="preserve">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8442B" w:rsidRPr="0018442B">
        <w:rPr>
          <w:rFonts w:ascii="GHEA Grapalat" w:hAnsi="GHEA Grapalat"/>
          <w:spacing w:val="-6"/>
        </w:rPr>
        <w:t xml:space="preserve">Срочный </w:t>
      </w:r>
      <w:r w:rsidR="00096865" w:rsidRPr="006D2DF7">
        <w:rPr>
          <w:rFonts w:ascii="GHEA Grapalat" w:hAnsi="GHEA Grapalat"/>
          <w:spacing w:val="-6"/>
        </w:rPr>
        <w:t xml:space="preserve">открытом конкурсе, проводимом под кодом </w:t>
      </w:r>
      <w:r w:rsidR="00F72971">
        <w:rPr>
          <w:rFonts w:ascii="Arial" w:hAnsi="Arial" w:cs="Arial"/>
          <w:spacing w:val="-6"/>
        </w:rPr>
        <w:t>ԳՀ</w:t>
      </w:r>
      <w:r w:rsidR="00F72971">
        <w:rPr>
          <w:rFonts w:ascii="Open Sans" w:hAnsi="Open Sans" w:cs="Open Sans"/>
          <w:spacing w:val="-6"/>
        </w:rPr>
        <w:t>-</w:t>
      </w:r>
      <w:r w:rsidR="00F72971">
        <w:rPr>
          <w:rFonts w:ascii="Arial" w:hAnsi="Arial" w:cs="Arial"/>
          <w:spacing w:val="-6"/>
        </w:rPr>
        <w:t>ՀԲՄԽԾՁԲ</w:t>
      </w:r>
      <w:r w:rsidR="00F72971">
        <w:rPr>
          <w:rFonts w:ascii="Open Sans" w:hAnsi="Open Sans" w:cs="Open Sans"/>
          <w:spacing w:val="-6"/>
        </w:rPr>
        <w:t>-2025/01</w:t>
      </w:r>
      <w:r w:rsidR="00E82F15" w:rsidRPr="00E82F15">
        <w:rPr>
          <w:rFonts w:ascii="GHEA Grapalat" w:hAnsi="GHEA Grapalat"/>
          <w:spacing w:val="-6"/>
        </w:rPr>
        <w:t xml:space="preserve"> </w:t>
      </w:r>
      <w:r w:rsidR="00096865" w:rsidRPr="006D2DF7">
        <w:rPr>
          <w:rFonts w:ascii="GHEA Grapalat" w:hAnsi="GHEA Grapalat"/>
          <w:spacing w:val="-6"/>
        </w:rPr>
        <w:t>(далее — процедура).</w:t>
      </w:r>
    </w:p>
    <w:p w:rsidR="003718A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0B2CFA" w:rsidRDefault="00096865" w:rsidP="003718AA">
      <w:pPr>
        <w:widowControl w:val="0"/>
        <w:spacing w:after="160"/>
        <w:jc w:val="both"/>
        <w:rPr>
          <w:rFonts w:ascii="GHEA Grapalat" w:hAnsi="GHEA Grapalat"/>
        </w:rPr>
      </w:pPr>
      <w:r w:rsidRPr="000B2CFA">
        <w:rPr>
          <w:rFonts w:ascii="GHEA Grapalat" w:hAnsi="GHEA Grapalat"/>
        </w:rPr>
        <w:t xml:space="preserve"> "</w:t>
      </w:r>
      <w:r w:rsidR="003718AA"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3718AA" w:rsidRPr="003718AA">
        <w:rPr>
          <w:rFonts w:ascii="GHEA Grapalat" w:hAnsi="GHEA Grapalat"/>
          <w:b/>
          <w:i/>
          <w:lang w:val="af-ZA" w:eastAsia="en-US" w:bidi="ar-SA"/>
        </w:rPr>
        <w:t xml:space="preserve"> </w:t>
      </w:r>
      <w:r w:rsidR="003718AA" w:rsidRPr="005A0AE0">
        <w:rPr>
          <w:rFonts w:ascii="GHEA Grapalat" w:hAnsi="GHEA Grapalat"/>
          <w:b/>
          <w:i/>
          <w:lang w:val="af-ZA" w:eastAsia="en-US" w:bidi="ar-SA"/>
        </w:rPr>
        <w:t>garnihamaynq@mail.ru</w:t>
      </w:r>
      <w:r w:rsidR="003718AA"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718AA" w:rsidRPr="003718AA" w:rsidRDefault="00845AA5" w:rsidP="003718AA">
      <w:pPr>
        <w:pStyle w:val="Heading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718AA" w:rsidRPr="009044F1">
        <w:rPr>
          <w:rFonts w:ascii="GHEA Grapalat" w:hAnsi="GHEA Grapalat"/>
          <w:i w:val="0"/>
          <w:sz w:val="24"/>
          <w:szCs w:val="24"/>
        </w:rPr>
        <w:t>Предметом закупки является приобретение "</w:t>
      </w:r>
      <w:r w:rsidR="003718AA" w:rsidRPr="00D7367C">
        <w:rPr>
          <w:rFonts w:ascii="GHEA Grapalat" w:hAnsi="GHEA Grapalat"/>
          <w:b/>
          <w:i w:val="0"/>
          <w:sz w:val="24"/>
          <w:szCs w:val="24"/>
        </w:rPr>
        <w:t>подготовка проектно-сметной документации</w:t>
      </w:r>
      <w:r w:rsidR="003718AA" w:rsidRPr="009044F1">
        <w:rPr>
          <w:rFonts w:ascii="GHEA Grapalat" w:hAnsi="GHEA Grapalat"/>
          <w:i w:val="0"/>
          <w:sz w:val="24"/>
          <w:szCs w:val="24"/>
        </w:rPr>
        <w:t xml:space="preserve">" (далее — также </w:t>
      </w:r>
      <w:r w:rsidR="003718AA">
        <w:rPr>
          <w:rFonts w:ascii="GHEA Grapalat" w:hAnsi="GHEA Grapalat"/>
          <w:i w:val="0"/>
          <w:sz w:val="24"/>
          <w:szCs w:val="24"/>
        </w:rPr>
        <w:t>услуга</w:t>
      </w:r>
      <w:r w:rsidR="003718AA" w:rsidRPr="009044F1">
        <w:rPr>
          <w:rFonts w:ascii="GHEA Grapalat" w:hAnsi="GHEA Grapalat"/>
          <w:i w:val="0"/>
          <w:sz w:val="24"/>
          <w:szCs w:val="24"/>
        </w:rPr>
        <w:t>) для нужд "</w:t>
      </w:r>
      <w:r w:rsidR="003718AA" w:rsidRPr="003718AA">
        <w:rPr>
          <w:rFonts w:ascii="GHEA Grapalat" w:hAnsi="GHEA Grapalat"/>
          <w:b/>
          <w:i w:val="0"/>
          <w:sz w:val="24"/>
          <w:szCs w:val="24"/>
        </w:rPr>
        <w:t>Гарнинский муниципалитет "</w:t>
      </w:r>
      <w:r w:rsidR="003718AA" w:rsidRPr="009044F1">
        <w:rPr>
          <w:rFonts w:ascii="GHEA Grapalat" w:hAnsi="GHEA Grapalat"/>
          <w:i w:val="0"/>
          <w:sz w:val="24"/>
          <w:szCs w:val="24"/>
        </w:rPr>
        <w:t xml:space="preserve">, </w:t>
      </w:r>
      <w:r w:rsidR="003718AA">
        <w:rPr>
          <w:rFonts w:ascii="GHEA Grapalat" w:hAnsi="GHEA Grapalat"/>
          <w:i w:val="0"/>
          <w:sz w:val="24"/>
          <w:szCs w:val="24"/>
        </w:rPr>
        <w:t xml:space="preserve"> </w:t>
      </w:r>
      <w:r w:rsidR="003718AA" w:rsidRPr="009044F1">
        <w:rPr>
          <w:rFonts w:ascii="GHEA Grapalat" w:hAnsi="GHEA Grapalat"/>
          <w:i w:val="0"/>
          <w:sz w:val="24"/>
          <w:szCs w:val="24"/>
        </w:rPr>
        <w:t>которые сгрупп</w:t>
      </w:r>
      <w:r w:rsidR="003718AA">
        <w:rPr>
          <w:rFonts w:ascii="GHEA Grapalat" w:hAnsi="GHEA Grapalat"/>
          <w:i w:val="0"/>
          <w:sz w:val="24"/>
          <w:szCs w:val="24"/>
        </w:rPr>
        <w:t xml:space="preserve">ированы </w:t>
      </w:r>
      <w:r w:rsidR="003718AA" w:rsidRPr="0029315D">
        <w:rPr>
          <w:rFonts w:ascii="GHEA Grapalat" w:hAnsi="GHEA Grapalat"/>
          <w:i w:val="0"/>
          <w:sz w:val="24"/>
          <w:szCs w:val="24"/>
        </w:rPr>
        <w:t xml:space="preserve">в </w:t>
      </w:r>
      <w:r w:rsidR="003718AA">
        <w:rPr>
          <w:rFonts w:ascii="GHEA Grapalat" w:hAnsi="GHEA Grapalat"/>
          <w:i w:val="0"/>
          <w:sz w:val="24"/>
          <w:szCs w:val="24"/>
        </w:rPr>
        <w:t xml:space="preserve">лот </w:t>
      </w:r>
      <w:r w:rsidR="00E82F15">
        <w:rPr>
          <w:rFonts w:ascii="GHEA Grapalat" w:hAnsi="GHEA Grapalat"/>
          <w:b/>
          <w:i w:val="0"/>
          <w:sz w:val="24"/>
          <w:szCs w:val="24"/>
        </w:rPr>
        <w:t xml:space="preserve">" </w:t>
      </w:r>
      <w:r w:rsidR="00E82F15" w:rsidRPr="00E82F15">
        <w:rPr>
          <w:rFonts w:ascii="GHEA Grapalat" w:hAnsi="GHEA Grapalat"/>
          <w:b/>
          <w:i w:val="0"/>
          <w:sz w:val="24"/>
          <w:szCs w:val="24"/>
        </w:rPr>
        <w:t>1</w:t>
      </w:r>
      <w:r w:rsidR="003718AA" w:rsidRPr="003718AA">
        <w:rPr>
          <w:rFonts w:ascii="GHEA Grapalat" w:hAnsi="GHEA Grapalat"/>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18442B">
              <w:rPr>
                <w:rFonts w:ascii="GHEA Grapalat" w:hAnsi="GHEA Grapalat"/>
                <w:b/>
                <w:i/>
                <w:sz w:val="24"/>
                <w:szCs w:val="24"/>
                <w:highlight w:val="yellow"/>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7F08B2" w:rsidRPr="009044F1" w:rsidTr="00970424">
        <w:trPr>
          <w:jc w:val="center"/>
        </w:trPr>
        <w:tc>
          <w:tcPr>
            <w:tcW w:w="1216" w:type="dxa"/>
            <w:vAlign w:val="center"/>
          </w:tcPr>
          <w:p w:rsidR="007F08B2" w:rsidRPr="007F08B2" w:rsidRDefault="007F08B2" w:rsidP="007F08B2">
            <w:pPr>
              <w:pStyle w:val="BodyTextIndent2"/>
              <w:widowControl w:val="0"/>
              <w:spacing w:after="120" w:line="240" w:lineRule="auto"/>
              <w:ind w:firstLine="0"/>
              <w:jc w:val="center"/>
              <w:rPr>
                <w:rFonts w:ascii="GHEA Grapalat" w:hAnsi="GHEA Grapalat"/>
                <w:sz w:val="24"/>
                <w:szCs w:val="24"/>
              </w:rPr>
            </w:pPr>
            <w:r w:rsidRPr="007F08B2">
              <w:rPr>
                <w:rFonts w:ascii="GHEA Grapalat" w:hAnsi="GHEA Grapalat"/>
                <w:sz w:val="24"/>
                <w:szCs w:val="24"/>
              </w:rPr>
              <w:t>1</w:t>
            </w:r>
          </w:p>
        </w:tc>
        <w:tc>
          <w:tcPr>
            <w:tcW w:w="1418" w:type="dxa"/>
            <w:vAlign w:val="center"/>
          </w:tcPr>
          <w:p w:rsidR="007F08B2" w:rsidRPr="00E82F15" w:rsidRDefault="00E82F15" w:rsidP="007F08B2">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400 000</w:t>
            </w:r>
          </w:p>
        </w:tc>
        <w:tc>
          <w:tcPr>
            <w:tcW w:w="6600" w:type="dxa"/>
            <w:vAlign w:val="center"/>
          </w:tcPr>
          <w:p w:rsidR="007F08B2" w:rsidRPr="0018442B" w:rsidRDefault="00E82F15" w:rsidP="007F08B2">
            <w:pPr>
              <w:pStyle w:val="BodyTextIndent2"/>
              <w:widowControl w:val="0"/>
              <w:spacing w:after="120" w:line="240" w:lineRule="auto"/>
              <w:ind w:firstLine="0"/>
              <w:rPr>
                <w:rFonts w:ascii="GHEA Grapalat" w:hAnsi="GHEA Grapalat"/>
                <w:sz w:val="18"/>
                <w:szCs w:val="18"/>
              </w:rPr>
            </w:pPr>
            <w:r w:rsidRPr="00032826">
              <w:rPr>
                <w:rFonts w:ascii="GHEA Grapalat" w:hAnsi="GHEA Grapalat"/>
                <w:sz w:val="24"/>
                <w:szCs w:val="24"/>
                <w:lang w:val="hy-AM"/>
              </w:rPr>
              <w:t>Предоставление проектно-сметной документации на работы по выравниванию дорог для нужд общины Гарни</w:t>
            </w:r>
          </w:p>
        </w:tc>
      </w:tr>
    </w:tbl>
    <w:p w:rsidR="00096865" w:rsidRDefault="00816505" w:rsidP="0002289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22898" w:rsidRPr="00022898" w:rsidRDefault="00022898" w:rsidP="00022898">
      <w:pPr>
        <w:pStyle w:val="BodyTextIndent2"/>
        <w:widowControl w:val="0"/>
        <w:spacing w:after="160" w:line="240" w:lineRule="auto"/>
        <w:ind w:firstLine="567"/>
        <w:rPr>
          <w:rFonts w:ascii="GHEA Grapalat" w:hAnsi="GHEA Grapalat"/>
          <w:sz w:val="24"/>
          <w:szCs w:val="24"/>
        </w:rPr>
      </w:pPr>
    </w:p>
    <w:p w:rsidR="00BD2C67" w:rsidRPr="00022898" w:rsidRDefault="00693101" w:rsidP="0002289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w:t>
      </w:r>
      <w:r w:rsidRPr="009044F1">
        <w:rPr>
          <w:rFonts w:ascii="GHEA Grapalat" w:hAnsi="GHEA Grapalat"/>
          <w:color w:val="000000"/>
        </w:rPr>
        <w:lastRenderedPageBreak/>
        <w:t>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BA6858" w:rsidRDefault="00096865" w:rsidP="00E67CC4">
      <w:pPr>
        <w:widowControl w:val="0"/>
        <w:tabs>
          <w:tab w:val="left" w:pos="1134"/>
        </w:tabs>
        <w:spacing w:after="160"/>
        <w:ind w:firstLine="567"/>
        <w:jc w:val="both"/>
        <w:rPr>
          <w:rFonts w:ascii="GHEA Grapalat" w:hAnsi="GHEA Grapalat" w:cs="Arial Armenian"/>
          <w:b/>
        </w:rPr>
      </w:pPr>
      <w:r w:rsidRPr="00BA6858">
        <w:rPr>
          <w:rFonts w:ascii="GHEA Grapalat" w:hAnsi="GHEA Grapalat"/>
          <w:b/>
        </w:rPr>
        <w:t>2.4</w:t>
      </w:r>
      <w:r w:rsidR="00D13662" w:rsidRPr="00BA6858">
        <w:rPr>
          <w:rFonts w:ascii="GHEA Grapalat" w:hAnsi="GHEA Grapalat"/>
          <w:b/>
        </w:rPr>
        <w:t>.</w:t>
      </w:r>
      <w:r w:rsidR="00E1385B" w:rsidRPr="00BA6858">
        <w:rPr>
          <w:rFonts w:ascii="GHEA Grapalat" w:hAnsi="GHEA Grapalat"/>
          <w:b/>
        </w:rPr>
        <w:tab/>
      </w:r>
      <w:r w:rsidR="00E661BE" w:rsidRPr="00BA6858">
        <w:rPr>
          <w:rFonts w:ascii="GHEA Grapalat" w:hAnsi="GHEA Grapalat"/>
          <w:b/>
        </w:rPr>
        <w:t>Участник, в случае признания отобранным участником,</w:t>
      </w:r>
      <w:r w:rsidR="001125CC" w:rsidRPr="00BA6858">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BA6858">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BD2C67" w:rsidRDefault="00FE2CCB" w:rsidP="0002289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A6858" w:rsidRPr="00FC7B14" w:rsidRDefault="00BA6858" w:rsidP="00BA6858">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BA6858" w:rsidRPr="00FC7B14" w:rsidRDefault="00BA6858" w:rsidP="00BA6858">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lastRenderedPageBreak/>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3042"/>
      </w:tblGrid>
      <w:tr w:rsidR="00BA6858" w:rsidRPr="00FC7B14" w:rsidTr="007F08B2">
        <w:tc>
          <w:tcPr>
            <w:tcW w:w="9162" w:type="dxa"/>
            <w:gridSpan w:val="5"/>
            <w:tcBorders>
              <w:top w:val="single" w:sz="4" w:space="0" w:color="auto"/>
              <w:left w:val="single" w:sz="4" w:space="0" w:color="auto"/>
              <w:bottom w:val="single" w:sz="4" w:space="0" w:color="auto"/>
              <w:right w:val="single" w:sz="4" w:space="0" w:color="auto"/>
            </w:tcBorders>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BA6858" w:rsidRPr="00FC7B14" w:rsidTr="007F08B2">
        <w:tblPrEx>
          <w:tblLook w:val="01E0"/>
        </w:tblPrEx>
        <w:tc>
          <w:tcPr>
            <w:tcW w:w="9162" w:type="dxa"/>
            <w:gridSpan w:val="5"/>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BA6858" w:rsidRPr="00FC7B14" w:rsidTr="007F08B2">
        <w:tblPrEx>
          <w:tblLook w:val="01E0"/>
        </w:tblPrEx>
        <w:tc>
          <w:tcPr>
            <w:tcW w:w="720" w:type="dxa"/>
          </w:tcPr>
          <w:p w:rsidR="00BA6858" w:rsidRPr="00FC7B14" w:rsidRDefault="00BA6858" w:rsidP="007F08B2">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BA6858" w:rsidRPr="00FC7B14" w:rsidRDefault="00BA6858" w:rsidP="007F08B2">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bl>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p>
    <w:p w:rsidR="00BA6858" w:rsidRPr="00FC7B14" w:rsidRDefault="00BA6858" w:rsidP="00BA6858">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BA6858" w:rsidRPr="00FC7B14" w:rsidRDefault="00BA6858" w:rsidP="00BA6858">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BA6858" w:rsidRPr="00FC7B14" w:rsidRDefault="00BA6858" w:rsidP="00BA6858">
      <w:pPr>
        <w:ind w:firstLine="567"/>
        <w:jc w:val="both"/>
        <w:rPr>
          <w:rFonts w:ascii="GHEA Grapalat" w:hAnsi="GHEA Grapalat" w:cs="Arial Armenian"/>
          <w:b/>
          <w:sz w:val="20"/>
          <w:szCs w:val="20"/>
          <w:lang w:val="hy-AM"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bidi="ar-SA"/>
        </w:rPr>
        <w:t>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1559"/>
        <w:gridCol w:w="1843"/>
        <w:gridCol w:w="2409"/>
      </w:tblGrid>
      <w:tr w:rsidR="00BA6858" w:rsidRPr="00FC7B14" w:rsidTr="007F08B2">
        <w:tc>
          <w:tcPr>
            <w:tcW w:w="9180" w:type="dxa"/>
            <w:gridSpan w:val="5"/>
          </w:tcPr>
          <w:p w:rsidR="00BA6858" w:rsidRPr="00FC7B14" w:rsidRDefault="00BA6858" w:rsidP="007F08B2">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BA6858" w:rsidRPr="00FC7B14" w:rsidTr="007F08B2">
        <w:tc>
          <w:tcPr>
            <w:tcW w:w="1668"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BA6858" w:rsidRPr="00FC7B14" w:rsidRDefault="00BA6858" w:rsidP="007F08B2">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BA6858" w:rsidRPr="00FC7B14" w:rsidTr="007F08B2">
        <w:tc>
          <w:tcPr>
            <w:tcW w:w="1668"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701"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559" w:type="dxa"/>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BA6858" w:rsidRPr="00FC7B14" w:rsidRDefault="00BA6858" w:rsidP="007F08B2">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BA6858" w:rsidRPr="00FC7B14" w:rsidRDefault="00BA6858" w:rsidP="007F08B2">
            <w:pPr>
              <w:ind w:firstLine="567"/>
              <w:jc w:val="both"/>
              <w:rPr>
                <w:rFonts w:ascii="GHEA Grapalat" w:hAnsi="GHEA Grapalat" w:cs="Arial Armenian"/>
                <w:b/>
                <w:sz w:val="20"/>
                <w:szCs w:val="20"/>
                <w:lang w:eastAsia="en-US" w:bidi="ar-SA"/>
              </w:rPr>
            </w:pP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BA6858" w:rsidRPr="00FC7B14" w:rsidRDefault="00BA6858" w:rsidP="007F08B2">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p>
        </w:tc>
        <w:tc>
          <w:tcPr>
            <w:tcW w:w="1701" w:type="dxa"/>
            <w:vAlign w:val="center"/>
          </w:tcPr>
          <w:p w:rsidR="00BA6858" w:rsidRPr="00FC7B14" w:rsidRDefault="00BA6858" w:rsidP="007F08B2">
            <w:pPr>
              <w:jc w:val="center"/>
              <w:rPr>
                <w:rFonts w:ascii="GHEA Grapalat" w:hAnsi="GHEA Grapalat" w:cs="Arial Armenian"/>
                <w:b/>
                <w:sz w:val="20"/>
                <w:szCs w:val="20"/>
                <w:highlight w:val="yellow"/>
                <w:lang w:val="hy-AM" w:eastAsia="en-US" w:bidi="ar-SA"/>
              </w:rPr>
            </w:pPr>
          </w:p>
        </w:tc>
        <w:tc>
          <w:tcPr>
            <w:tcW w:w="1559"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1843"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2409" w:type="dxa"/>
          </w:tcPr>
          <w:p w:rsidR="00BA6858" w:rsidRPr="00FC7B14" w:rsidRDefault="00BA6858" w:rsidP="007F08B2">
            <w:pPr>
              <w:ind w:firstLine="567"/>
              <w:jc w:val="both"/>
              <w:rPr>
                <w:rFonts w:ascii="GHEA Grapalat" w:hAnsi="GHEA Grapalat" w:cs="Arial Armenian"/>
                <w:b/>
                <w:sz w:val="20"/>
                <w:szCs w:val="20"/>
                <w:lang w:val="hy-AM" w:eastAsia="en-US" w:bidi="ar-SA"/>
              </w:rPr>
            </w:pP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BA6858" w:rsidRPr="00FC7B14" w:rsidRDefault="00BA6858" w:rsidP="00BA6858">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BA6858" w:rsidRPr="00FC7B14" w:rsidRDefault="00BA6858" w:rsidP="00BA6858">
      <w:pPr>
        <w:ind w:firstLine="567"/>
        <w:jc w:val="both"/>
        <w:rPr>
          <w:rFonts w:ascii="GHEA Grapalat" w:hAnsi="GHEA Grapalat" w:cs="Arial"/>
          <w:b/>
          <w:sz w:val="20"/>
          <w:szCs w:val="20"/>
          <w:lang w:val="hy-AM" w:eastAsia="en-US" w:bidi="ar-SA"/>
        </w:rPr>
      </w:pPr>
    </w:p>
    <w:p w:rsidR="00BA6858" w:rsidRPr="00FC7B14" w:rsidRDefault="00BA6858" w:rsidP="00BA6858">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tblPr>
      <w:tblGrid>
        <w:gridCol w:w="4815"/>
        <w:gridCol w:w="2977"/>
      </w:tblGrid>
      <w:tr w:rsidR="00BA6858" w:rsidRPr="00FC7B14" w:rsidTr="007F08B2">
        <w:trPr>
          <w:trHeight w:val="424"/>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BA6858" w:rsidRPr="00FC7B14" w:rsidTr="007F08B2">
        <w:trPr>
          <w:trHeight w:val="133"/>
        </w:trPr>
        <w:tc>
          <w:tcPr>
            <w:tcW w:w="4815"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BA6858" w:rsidRPr="00FC7B14" w:rsidTr="007F08B2">
        <w:trPr>
          <w:trHeight w:val="321"/>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lastRenderedPageBreak/>
              <w:t>Профессиональный опыт</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305"/>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27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BA6858" w:rsidRPr="00FC7B14" w:rsidTr="007F08B2">
        <w:trPr>
          <w:trHeight w:val="26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BA6858" w:rsidRPr="004B506B" w:rsidRDefault="00BA6858" w:rsidP="00BA6858">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A6858" w:rsidRPr="00BA6858" w:rsidRDefault="00BA6858" w:rsidP="00022898">
      <w:pPr>
        <w:pStyle w:val="BodyTextIndent2"/>
        <w:widowControl w:val="0"/>
        <w:tabs>
          <w:tab w:val="left" w:pos="1134"/>
        </w:tabs>
        <w:spacing w:after="160" w:line="240" w:lineRule="auto"/>
        <w:ind w:firstLine="567"/>
        <w:rPr>
          <w:rFonts w:ascii="GHEA Grapalat" w:hAnsi="GHEA Grapalat" w:cs="Sylfaen"/>
          <w:sz w:val="24"/>
          <w:szCs w:val="24"/>
          <w:lang w:val="hy-AM"/>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022898"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Pr>
          <w:rFonts w:ascii="GHEA Grapalat" w:hAnsi="GHEA Grapalat"/>
          <w:lang w:val="hy-AM"/>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w:t>
      </w:r>
      <w:r w:rsidRPr="007D4470">
        <w:rPr>
          <w:rFonts w:ascii="GHEA Grapalat" w:hAnsi="GHEA Grapalat"/>
        </w:rPr>
        <w:lastRenderedPageBreak/>
        <w:t>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C77EC6" w:rsidRDefault="00096865" w:rsidP="00C77EC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A6858"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E64120">
        <w:rPr>
          <w:rFonts w:ascii="GHEA Grapalat" w:hAnsi="GHEA Grapalat"/>
          <w:b/>
          <w:sz w:val="24"/>
          <w:szCs w:val="24"/>
        </w:rPr>
        <w:t>12:00</w:t>
      </w:r>
      <w:r w:rsidR="0018442B">
        <w:rPr>
          <w:rFonts w:ascii="GHEA Grapalat" w:hAnsi="GHEA Grapalat"/>
          <w:b/>
          <w:sz w:val="24"/>
          <w:szCs w:val="24"/>
        </w:rPr>
        <w:t xml:space="preserve"> часов </w:t>
      </w:r>
      <w:r w:rsidR="00F72971">
        <w:rPr>
          <w:rFonts w:ascii="GHEA Grapalat" w:hAnsi="GHEA Grapalat"/>
          <w:b/>
          <w:sz w:val="24"/>
          <w:szCs w:val="24"/>
        </w:rPr>
        <w:t xml:space="preserve">11-го </w:t>
      </w:r>
      <w:r w:rsidRPr="00C77EC6">
        <w:rPr>
          <w:rFonts w:ascii="GHEA Grapalat" w:hAnsi="GHEA Grapalat"/>
          <w:b/>
          <w:sz w:val="24"/>
          <w:szCs w:val="24"/>
        </w:rPr>
        <w:t>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82F15">
        <w:rPr>
          <w:rFonts w:ascii="GHEA Grapalat" w:hAnsi="GHEA Grapalat"/>
          <w:b/>
          <w:sz w:val="24"/>
          <w:szCs w:val="24"/>
          <w:u w:val="single"/>
          <w:lang w:bidi="ar-SA"/>
        </w:rPr>
        <w:t>А. Николаян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Pr>
          <w:rFonts w:ascii="GHEA Grapalat" w:hAnsi="GHEA Grapalat"/>
          <w:sz w:val="24"/>
          <w:szCs w:val="24"/>
        </w:rPr>
        <w:lastRenderedPageBreak/>
        <w:t xml:space="preserve">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Default="001361B2" w:rsidP="00B46D58">
      <w:pPr>
        <w:pStyle w:val="norm"/>
        <w:widowControl w:val="0"/>
        <w:tabs>
          <w:tab w:val="left" w:pos="1134"/>
        </w:tabs>
        <w:spacing w:after="160" w:line="240" w:lineRule="auto"/>
        <w:ind w:firstLine="284"/>
        <w:rPr>
          <w:rFonts w:ascii="GHEA Grapalat" w:hAnsi="GHEA Grapalat"/>
          <w:vertAlign w:val="superscrip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p>
    <w:p w:rsidR="00C77EC6" w:rsidRPr="00244884" w:rsidRDefault="008D64EE" w:rsidP="00C77EC6">
      <w:pPr>
        <w:pStyle w:val="norm"/>
        <w:widowControl w:val="0"/>
        <w:tabs>
          <w:tab w:val="left" w:pos="1134"/>
        </w:tabs>
        <w:spacing w:after="160" w:line="240" w:lineRule="auto"/>
        <w:ind w:firstLine="567"/>
        <w:rPr>
          <w:rFonts w:ascii="GHEA Grapalat" w:hAnsi="GHEA Grapalat"/>
          <w:b/>
        </w:rPr>
      </w:pPr>
      <w:r w:rsidRPr="005838BB">
        <w:rPr>
          <w:rFonts w:ascii="GHEA Grapalat" w:hAnsi="GHEA Grapalat"/>
          <w:vertAlign w:val="superscript"/>
        </w:rPr>
        <w:t xml:space="preserve"> </w:t>
      </w:r>
      <w:r w:rsidR="00C77EC6" w:rsidRPr="00244884">
        <w:rPr>
          <w:rFonts w:ascii="GHEA Grapalat" w:hAnsi="GHEA Grapalat"/>
          <w:b/>
        </w:rPr>
        <w:t xml:space="preserve">2) ранее заключенный аналогичный договор </w:t>
      </w:r>
      <w:r w:rsidR="00C77EC6" w:rsidRPr="00244884">
        <w:rPr>
          <w:rFonts w:ascii="GHEA Grapalat" w:hAnsi="GHEA Grapalat" w:cs="Sylfaen"/>
          <w:b/>
        </w:rPr>
        <w:t>և</w:t>
      </w:r>
      <w:r w:rsidR="00C77EC6" w:rsidRPr="00244884">
        <w:rPr>
          <w:rFonts w:ascii="GHEA Grapalat" w:hAnsi="GHEA Grapalat"/>
          <w:b/>
        </w:rPr>
        <w:t xml:space="preserve"> другие документы согласно приложению N 1.1;</w:t>
      </w:r>
    </w:p>
    <w:p w:rsidR="00EA0D10" w:rsidRPr="00C77EC6" w:rsidRDefault="00C77EC6" w:rsidP="00C77EC6">
      <w:pPr>
        <w:pStyle w:val="norm"/>
        <w:widowControl w:val="0"/>
        <w:tabs>
          <w:tab w:val="left" w:pos="1134"/>
        </w:tabs>
        <w:spacing w:after="160" w:line="240" w:lineRule="auto"/>
        <w:ind w:left="284"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77EC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416546" w:rsidRDefault="00C8055A" w:rsidP="00B66F7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B66F7F" w:rsidRDefault="00B66F7F" w:rsidP="00B66F7F">
      <w:pPr>
        <w:pStyle w:val="norm"/>
        <w:widowControl w:val="0"/>
        <w:tabs>
          <w:tab w:val="left" w:pos="1134"/>
        </w:tabs>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B66F7F" w:rsidRDefault="00220C7C" w:rsidP="00B66F7F">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77EC6">
        <w:rPr>
          <w:rFonts w:ascii="GHEA Grapalat" w:hAnsi="GHEA Grapalat"/>
          <w:sz w:val="24"/>
          <w:szCs w:val="24"/>
        </w:rPr>
        <w:t xml:space="preserve"> </w:t>
      </w:r>
      <w:r w:rsidR="00F72971">
        <w:rPr>
          <w:rFonts w:ascii="GHEA Grapalat" w:hAnsi="GHEA Grapalat"/>
          <w:b/>
          <w:sz w:val="24"/>
          <w:szCs w:val="24"/>
        </w:rPr>
        <w:t>на 1</w:t>
      </w:r>
      <w:r w:rsidR="00F72971" w:rsidRPr="00F72971">
        <w:rPr>
          <w:rFonts w:ascii="GHEA Grapalat" w:hAnsi="GHEA Grapalat"/>
          <w:b/>
          <w:sz w:val="24"/>
          <w:szCs w:val="24"/>
        </w:rPr>
        <w:t>1</w:t>
      </w:r>
      <w:r w:rsidR="0018442B">
        <w:rPr>
          <w:rFonts w:ascii="GHEA Grapalat" w:hAnsi="GHEA Grapalat"/>
          <w:b/>
          <w:sz w:val="24"/>
          <w:szCs w:val="24"/>
        </w:rPr>
        <w:t xml:space="preserve">-ый день в </w:t>
      </w:r>
      <w:r w:rsidR="00E64120">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w:t>
      </w:r>
      <w:r w:rsidRPr="00AD29CE">
        <w:rPr>
          <w:rFonts w:ascii="GHEA Grapalat" w:hAnsi="GHEA Grapalat"/>
        </w:rPr>
        <w:lastRenderedPageBreak/>
        <w:t>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675D8D">
        <w:rPr>
          <w:rFonts w:ascii="GHEA Grapalat" w:hAnsi="GHEA Grapalat"/>
          <w:b/>
          <w:i w:val="0"/>
          <w:sz w:val="24"/>
          <w:szCs w:val="24"/>
        </w:rPr>
        <w:t>по курсу, установленному Центральным банком того дня</w:t>
      </w:r>
      <w:r w:rsidR="00C77EC6">
        <w:rPr>
          <w:rFonts w:ascii="GHEA Grapalat" w:hAnsi="GHEA Grapalat"/>
          <w:b/>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lastRenderedPageBreak/>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 xml:space="preserve">то заказчик письменно уведомляет об этом уполномоченный орган, на </w:t>
      </w:r>
      <w:r w:rsidRPr="006D55DC">
        <w:rPr>
          <w:rFonts w:ascii="GHEA Grapalat" w:hAnsi="GHEA Grapalat"/>
        </w:rPr>
        <w:lastRenderedPageBreak/>
        <w:t>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1"/>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77EC6">
        <w:rPr>
          <w:rFonts w:ascii="GHEA Grapalat" w:hAnsi="GHEA Grapalat"/>
          <w:b/>
          <w:sz w:val="24"/>
          <w:szCs w:val="24"/>
        </w:rPr>
        <w:t>"</w:t>
      </w:r>
      <w:r w:rsidR="00C77EC6" w:rsidRPr="00C77EC6">
        <w:rPr>
          <w:rFonts w:ascii="GHEA Grapalat" w:hAnsi="GHEA Grapalat"/>
          <w:b/>
          <w:sz w:val="24"/>
          <w:szCs w:val="24"/>
        </w:rPr>
        <w:t xml:space="preserve"> 10</w:t>
      </w:r>
      <w:r w:rsidRPr="00C77EC6">
        <w:rPr>
          <w:rFonts w:ascii="GHEA Grapalat" w:hAnsi="GHEA Grapalat"/>
          <w:b/>
          <w:sz w:val="24"/>
          <w:szCs w:val="24"/>
        </w:rPr>
        <w:t xml:space="preserve"> "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747338">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lastRenderedPageBreak/>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907DDE" w:rsidRPr="00907DDE">
        <w:rPr>
          <w:rFonts w:ascii="GHEA Grapalat" w:hAnsi="GHEA Grapalat"/>
          <w:b/>
          <w:color w:val="000000" w:themeColor="text1"/>
        </w:rPr>
        <w:t>10</w:t>
      </w:r>
      <w:r w:rsidR="007C56B2" w:rsidRPr="00907DDE">
        <w:rPr>
          <w:rFonts w:ascii="GHEA Grapalat" w:hAnsi="GHEA Grapalat"/>
          <w:b/>
          <w:color w:val="000000" w:themeColor="text1"/>
        </w:rPr>
        <w:t>-и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907DDE">
        <w:rPr>
          <w:rFonts w:ascii="GHEA Grapalat" w:hAnsi="GHEA Grapalat"/>
          <w:b/>
        </w:rPr>
        <w:t>п</w:t>
      </w:r>
      <w:r w:rsidR="003F591C" w:rsidRPr="00907DDE">
        <w:rPr>
          <w:rFonts w:ascii="GHEA Grapalat" w:hAnsi="GHEA Grapalat"/>
          <w:b/>
        </w:rPr>
        <w:t>я</w:t>
      </w:r>
      <w:r w:rsidR="00427585" w:rsidRPr="00907DDE">
        <w:rPr>
          <w:rFonts w:ascii="GHEA Grapalat" w:hAnsi="GHEA Grapalat"/>
          <w:b/>
        </w:rPr>
        <w:t>тнадцати процентам</w:t>
      </w:r>
      <w:r w:rsidR="008C5F2A" w:rsidRPr="00907DDE">
        <w:rPr>
          <w:rFonts w:ascii="GHEA Grapalat" w:hAnsi="GHEA Grapalat"/>
          <w:b/>
        </w:rPr>
        <w:t xml:space="preserve"> </w:t>
      </w:r>
      <w:r w:rsidR="003D1A79" w:rsidRPr="00907DDE">
        <w:rPr>
          <w:rFonts w:ascii="GHEA Grapalat" w:hAnsi="GHEA Grapalat"/>
          <w:b/>
        </w:rPr>
        <w:t>от цены закупки услуг закупаемых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907DDE" w:rsidRPr="00907DDE">
        <w:rPr>
          <w:rFonts w:ascii="GHEA Grapalat" w:hAnsi="GHEA Grapalat"/>
          <w:b/>
        </w:rPr>
        <w:t>банковской гарантии (приложение 4</w:t>
      </w:r>
      <w:r w:rsidR="00BD5554" w:rsidRPr="00907DDE">
        <w:rPr>
          <w:rFonts w:ascii="GHEA Grapalat" w:hAnsi="GHEA Grapalat"/>
          <w:b/>
        </w:rPr>
        <w:t>) или наличных денег, или гарантий, предоставленных банками</w:t>
      </w:r>
      <w:r w:rsidR="00EE02C2" w:rsidRPr="00907DDE">
        <w:rPr>
          <w:rFonts w:ascii="GHEA Grapalat" w:hAnsi="GHEA Grapalat"/>
          <w:b/>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sidR="00907DDE" w:rsidRPr="004760AB">
        <w:rPr>
          <w:rFonts w:ascii="GHEA Grapalat" w:hAnsi="GHEA Grapalat"/>
          <w:b/>
        </w:rPr>
        <w:t>90</w:t>
      </w:r>
      <w:r w:rsidRPr="004760AB">
        <w:rPr>
          <w:rFonts w:ascii="GHEA Grapalat" w:hAnsi="GHEA Grapalat"/>
          <w:b/>
        </w:rPr>
        <w:t>-го</w:t>
      </w:r>
      <w:r w:rsidRPr="008D2394">
        <w:rPr>
          <w:rFonts w:ascii="GHEA Grapalat" w:hAnsi="GHEA Grapalat"/>
        </w:rPr>
        <w:t xml:space="preserve"> </w:t>
      </w:r>
      <w:r w:rsidR="005A180A" w:rsidRPr="004760AB">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907DDE">
        <w:rPr>
          <w:rFonts w:ascii="GHEA Grapalat" w:hAnsi="GHEA Grapalat" w:cs="Sylfaen"/>
          <w:b/>
        </w:rPr>
        <w:t xml:space="preserve">«900008000698» открытый </w:t>
      </w:r>
      <w:r w:rsidRPr="002E6E0C">
        <w:rPr>
          <w:rFonts w:ascii="GHEA Grapalat" w:hAnsi="GHEA Grapalat" w:cs="Sylfaen"/>
        </w:rPr>
        <w:t>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w:t>
      </w:r>
      <w:r w:rsidRPr="009F031B">
        <w:rPr>
          <w:rFonts w:ascii="GHEA Grapalat" w:hAnsi="GHEA Grapalat"/>
          <w:i/>
        </w:rPr>
        <w:lastRenderedPageBreak/>
        <w:t>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CD2651" w:rsidRPr="00853D2D" w:rsidRDefault="00CD2651" w:rsidP="00573B38">
      <w:pPr>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w:t>
      </w:r>
      <w:r w:rsidR="00573B38">
        <w:rPr>
          <w:rFonts w:ascii="GHEA Grapalat" w:hAnsi="GHEA Grapalat" w:cs="Sylfaen"/>
        </w:rPr>
        <w:t xml:space="preserve"> приложению 4.</w:t>
      </w:r>
      <w:r w:rsidRPr="00853D2D">
        <w:rPr>
          <w:rStyle w:val="FootnoteReference"/>
          <w:rFonts w:ascii="GHEA Grapalat" w:hAnsi="GHEA Grapalat" w:cs="Sylfaen"/>
        </w:rPr>
        <w:footnoteReference w:customMarkFollows="1" w:id="2"/>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573B38">
        <w:rPr>
          <w:rFonts w:ascii="GHEA Grapalat" w:hAnsi="GHEA Grapalat"/>
          <w:b/>
        </w:rPr>
        <w:t xml:space="preserve">10 процентов от </w:t>
      </w:r>
      <w:r w:rsidR="00571554" w:rsidRPr="00573B38">
        <w:rPr>
          <w:rFonts w:ascii="GHEA Grapalat" w:hAnsi="GHEA Grapalat"/>
          <w:b/>
        </w:rPr>
        <w:t xml:space="preserve">цены </w:t>
      </w:r>
      <w:r w:rsidR="00A01774" w:rsidRPr="00573B38">
        <w:rPr>
          <w:rFonts w:ascii="GHEA Grapalat" w:hAnsi="GHEA Grapalat"/>
          <w:b/>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1723D6" w:rsidRPr="00992F0D">
        <w:rPr>
          <w:rFonts w:ascii="GHEA Grapalat" w:hAnsi="GHEA Grapalat"/>
          <w:b/>
        </w:rPr>
        <w:t xml:space="preserve">в </w:t>
      </w:r>
      <w:r w:rsidR="005876A3" w:rsidRPr="00992F0D">
        <w:rPr>
          <w:rFonts w:ascii="GHEA Grapalat" w:hAnsi="GHEA Grapalat"/>
          <w:b/>
        </w:rPr>
        <w:t>виде</w:t>
      </w:r>
      <w:r w:rsidR="001723D6" w:rsidRPr="00992F0D">
        <w:rPr>
          <w:rFonts w:ascii="GHEA Grapalat" w:hAnsi="GHEA Grapalat"/>
          <w:b/>
        </w:rPr>
        <w:t xml:space="preserve"> банковской гарантии (Приложение 5)</w:t>
      </w:r>
      <w:r w:rsidR="00375E5E" w:rsidRPr="00992F0D">
        <w:rPr>
          <w:rFonts w:ascii="GHEA Grapalat" w:hAnsi="GHEA Grapalat"/>
          <w:b/>
        </w:rPr>
        <w:t xml:space="preserve"> или наличных денег</w:t>
      </w:r>
      <w:r w:rsidR="00C019F8" w:rsidRPr="00853D2D">
        <w:rPr>
          <w:rStyle w:val="FootnoteReference"/>
          <w:rFonts w:ascii="GHEA Grapalat" w:hAnsi="GHEA Grapalat"/>
        </w:rPr>
        <w:footnoteReference w:customMarkFollows="1" w:id="3"/>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w:t>
      </w:r>
      <w:r w:rsidR="0011249D" w:rsidRPr="00AA515D">
        <w:rPr>
          <w:rFonts w:ascii="GHEA Grapalat" w:hAnsi="GHEA Grapalat"/>
        </w:rPr>
        <w:lastRenderedPageBreak/>
        <w:t xml:space="preserve">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w:t>
      </w:r>
      <w:r w:rsidR="00030D40" w:rsidRPr="00992F0D">
        <w:rPr>
          <w:rFonts w:ascii="GHEA Grapalat" w:hAnsi="GHEA Grapalat"/>
          <w:b/>
        </w:rPr>
        <w:t xml:space="preserve">включительно до </w:t>
      </w:r>
      <w:r w:rsidR="00963991" w:rsidRPr="00992F0D">
        <w:rPr>
          <w:rFonts w:ascii="GHEA Grapalat" w:hAnsi="GHEA Grapalat"/>
          <w:b/>
        </w:rPr>
        <w:t>90</w:t>
      </w:r>
      <w:r w:rsidR="00030D40" w:rsidRPr="00992F0D">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92F0D">
        <w:rPr>
          <w:rFonts w:ascii="GHEA Grapalat" w:hAnsi="GHEA Grapalat"/>
          <w:b/>
        </w:rPr>
        <w:t>"900008000</w:t>
      </w:r>
      <w:r w:rsidR="00B66AB9" w:rsidRPr="00992F0D">
        <w:rPr>
          <w:rFonts w:ascii="GHEA Grapalat" w:hAnsi="GHEA Grapalat"/>
          <w:b/>
        </w:rPr>
        <w:t>66</w:t>
      </w:r>
      <w:r w:rsidRPr="00992F0D">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Pr="00EF2DB5" w:rsidRDefault="00030D40" w:rsidP="00EF2DB5">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lastRenderedPageBreak/>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992F0D">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4"/>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216702">
        <w:rPr>
          <w:rFonts w:ascii="GHEA Grapalat" w:hAnsi="GHEA Grapalat"/>
        </w:rPr>
        <w:lastRenderedPageBreak/>
        <w:t>(далее-</w:t>
      </w:r>
      <w:r>
        <w:rPr>
          <w:rFonts w:ascii="GHEA Grapalat" w:hAnsi="GHEA Grapalat"/>
        </w:rPr>
        <w:t>К</w:t>
      </w:r>
      <w:r w:rsidR="00EF2DB5">
        <w:rPr>
          <w:rFonts w:ascii="GHEA Grapalat" w:hAnsi="GHEA Grapalat"/>
        </w:rPr>
        <w:t>одекс)</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8842CE" w:rsidRPr="00374F4A" w:rsidRDefault="00096865" w:rsidP="00211FA2">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211FA2" w:rsidRDefault="00096865" w:rsidP="00211FA2">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211FA2" w:rsidRDefault="00096865" w:rsidP="00211FA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5"/>
        <w:t>14</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11FA2">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F2DB5" w:rsidRDefault="00EF2DB5" w:rsidP="00211FA2">
      <w:pPr>
        <w:widowControl w:val="0"/>
        <w:spacing w:after="160"/>
        <w:ind w:firstLine="567"/>
        <w:jc w:val="both"/>
        <w:rPr>
          <w:rFonts w:ascii="GHEA Grapalat" w:hAnsi="GHEA Grapalat"/>
          <w:b/>
        </w:rPr>
      </w:pP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приложению N 1.1.</w:t>
      </w:r>
    </w:p>
    <w:p w:rsidR="00E52441" w:rsidRPr="00925DE0" w:rsidRDefault="00EF2DB5" w:rsidP="00EF2DB5">
      <w:pPr>
        <w:widowControl w:val="0"/>
        <w:spacing w:after="160"/>
        <w:jc w:val="both"/>
        <w:rPr>
          <w:rFonts w:ascii="GHEA Grapalat" w:hAnsi="GHEA Grapalat"/>
          <w:b/>
        </w:rPr>
      </w:pPr>
      <w:r w:rsidRPr="00CC2E40">
        <w:rPr>
          <w:rFonts w:ascii="GHEA Grapalat" w:hAnsi="GHEA Grapalat"/>
          <w:b/>
        </w:rPr>
        <w:t>2.6 трудовые ресурсы согласно приложению N 1.2.</w:t>
      </w:r>
    </w:p>
    <w:p w:rsidR="00211FA2" w:rsidRDefault="00211FA2"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11FA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211FA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87B1D" w:rsidRPr="00211FA2" w:rsidRDefault="00B2572B" w:rsidP="00211FA2">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05306" w:rsidRPr="00205306">
        <w:rPr>
          <w:rFonts w:ascii="GHEA Grapalat" w:hAnsi="GHEA Grapalat"/>
          <w:b/>
          <w:sz w:val="24"/>
          <w:szCs w:val="24"/>
        </w:rPr>
        <w:t xml:space="preserve">срочный срочный </w:t>
      </w:r>
      <w:r w:rsidRPr="00BF4E90">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-2025/01</w:t>
      </w:r>
    </w:p>
    <w:p w:rsidR="00211FA2" w:rsidRDefault="00211FA2" w:rsidP="00B46D58">
      <w:pPr>
        <w:widowControl w:val="0"/>
        <w:spacing w:after="160"/>
        <w:jc w:val="center"/>
        <w:rPr>
          <w:rFonts w:ascii="GHEA Grapalat" w:hAnsi="GHEA Grapalat"/>
          <w:b/>
        </w:rPr>
      </w:pPr>
    </w:p>
    <w:p w:rsidR="00B2572B" w:rsidRPr="00374F4A" w:rsidRDefault="00B2572B" w:rsidP="00211FA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211FA2">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205306" w:rsidP="00B46D58">
      <w:pPr>
        <w:spacing w:after="160"/>
        <w:jc w:val="both"/>
        <w:rPr>
          <w:rFonts w:ascii="GHEA Grapalat" w:hAnsi="GHEA Grapalat"/>
        </w:rPr>
      </w:pPr>
      <w:r w:rsidRPr="00205306">
        <w:rPr>
          <w:rFonts w:ascii="GHEA Grapalat" w:hAnsi="GHEA Grapalat"/>
        </w:rPr>
        <w:t xml:space="preserve">срочный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205306" w:rsidRDefault="00B138F3" w:rsidP="00205306">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205306" w:rsidRPr="00205306">
        <w:rPr>
          <w:rFonts w:ascii="GHEA Grapalat" w:hAnsi="GHEA Grapalat"/>
          <w:spacing w:val="-4"/>
        </w:rPr>
        <w:t xml:space="preserve">срочный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Pr="001E7AA5">
        <w:rPr>
          <w:rFonts w:ascii="GHEA Grapalat" w:hAnsi="GHEA Grapalat"/>
        </w:rPr>
        <w:t>,</w:t>
      </w:r>
      <w:r w:rsidR="00211FA2">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205306">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205306" w:rsidRPr="00205306">
        <w:rPr>
          <w:rFonts w:ascii="GHEA Grapalat" w:hAnsi="GHEA Grapalat"/>
        </w:rPr>
        <w:t xml:space="preserve">срочный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6"/>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Default="00B524E0" w:rsidP="00B524E0">
      <w:pPr>
        <w:ind w:firstLine="284"/>
        <w:jc w:val="right"/>
        <w:rPr>
          <w:rFonts w:ascii="GHEA Grapalat" w:hAnsi="GHEA Grapalat" w:cs="Sylfaen"/>
          <w:b/>
          <w:sz w:val="20"/>
          <w:szCs w:val="20"/>
          <w:lang w:val="es-ES"/>
        </w:rPr>
      </w:pPr>
    </w:p>
    <w:p w:rsidR="00B524E0" w:rsidRPr="00E343AD" w:rsidRDefault="00B524E0" w:rsidP="00B524E0">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Приложение № 1.1</w:t>
      </w:r>
    </w:p>
    <w:p w:rsidR="00B524E0" w:rsidRPr="00E343AD" w:rsidRDefault="00B524E0" w:rsidP="00B524E0">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Код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Pr="00E343AD">
        <w:rPr>
          <w:rFonts w:ascii="GHEA Grapalat" w:hAnsi="GHEA Grapalat" w:cs="Sylfaen"/>
          <w:b/>
          <w:sz w:val="20"/>
          <w:szCs w:val="20"/>
          <w:lang w:val="hy-AM"/>
        </w:rPr>
        <w:t>приглашение на срочный открытый конкурс</w:t>
      </w:r>
    </w:p>
    <w:p w:rsidR="00B524E0" w:rsidRPr="00201493" w:rsidRDefault="00B524E0" w:rsidP="00B524E0">
      <w:pPr>
        <w:shd w:val="clear" w:color="auto" w:fill="FFFFFF"/>
        <w:jc w:val="both"/>
        <w:rPr>
          <w:rFonts w:ascii="GHEA Grapalat" w:hAnsi="GHEA Grapalat"/>
          <w:b/>
          <w:color w:val="000000"/>
          <w:sz w:val="20"/>
          <w:szCs w:val="20"/>
          <w:lang w:val="es-ES"/>
        </w:rPr>
      </w:pPr>
    </w:p>
    <w:p w:rsidR="00B524E0" w:rsidRPr="00F377C3" w:rsidRDefault="00B524E0" w:rsidP="00B524E0">
      <w:pPr>
        <w:ind w:left="-66"/>
        <w:jc w:val="center"/>
        <w:rPr>
          <w:rFonts w:ascii="GHEA Grapalat" w:hAnsi="GHEA Grapalat"/>
          <w:b/>
          <w:lang w:val="af-ZA"/>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ОБЪЯВЛЕНИЕ</w:t>
      </w:r>
    </w:p>
    <w:p w:rsidR="00B524E0" w:rsidRPr="00F377C3" w:rsidRDefault="00B524E0" w:rsidP="00B524E0">
      <w:pPr>
        <w:ind w:left="-66"/>
        <w:jc w:val="center"/>
        <w:rPr>
          <w:rFonts w:ascii="GHEA Grapalat" w:hAnsi="GHEA Grapalat"/>
          <w:b/>
          <w:sz w:val="20"/>
          <w:lang w:val="hy-AM"/>
        </w:rPr>
      </w:pPr>
      <w:r w:rsidRPr="00F377C3">
        <w:rPr>
          <w:rFonts w:ascii="GHEA Grapalat" w:hAnsi="GHEA Grapalat" w:cs="Arial Armenian"/>
          <w:b/>
          <w:sz w:val="20"/>
          <w:lang w:val="hy-AM"/>
        </w:rPr>
        <w:t xml:space="preserve">« </w:t>
      </w:r>
      <w:r w:rsidRPr="00F377C3">
        <w:rPr>
          <w:rFonts w:ascii="GHEA Grapalat" w:hAnsi="GHEA Grapalat"/>
          <w:b/>
          <w:color w:val="000000"/>
          <w:sz w:val="20"/>
          <w:szCs w:val="20"/>
          <w:lang w:val="hy-AM"/>
        </w:rPr>
        <w:t>Профессиональный</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 xml:space="preserve">опыт </w:t>
      </w:r>
      <w:r w:rsidRPr="00F377C3">
        <w:rPr>
          <w:rFonts w:ascii="GHEA Grapalat" w:hAnsi="GHEA Grapalat"/>
          <w:b/>
          <w:sz w:val="20"/>
          <w:lang w:val="hy-AM"/>
        </w:rPr>
        <w:t>» на соответствие квалификационным критериям</w:t>
      </w:r>
    </w:p>
    <w:p w:rsidR="00B524E0" w:rsidRPr="00F377C3" w:rsidRDefault="00B524E0" w:rsidP="00B524E0">
      <w:pPr>
        <w:ind w:firstLine="567"/>
        <w:jc w:val="both"/>
        <w:rPr>
          <w:rFonts w:ascii="GHEA Grapalat" w:hAnsi="GHEA Grapalat" w:cs="Sylfaen"/>
          <w:sz w:val="20"/>
          <w:highlight w:val="yellow"/>
          <w:lang w:val="hy-AM"/>
        </w:rPr>
      </w:pPr>
    </w:p>
    <w:p w:rsidR="00B524E0" w:rsidRPr="00F377C3" w:rsidRDefault="00B524E0" w:rsidP="00B524E0">
      <w:pPr>
        <w:ind w:firstLine="709"/>
        <w:jc w:val="both"/>
        <w:rPr>
          <w:rFonts w:ascii="GHEA Grapalat" w:hAnsi="GHEA Grapalat" w:cs="Arial"/>
          <w:sz w:val="20"/>
          <w:szCs w:val="20"/>
          <w:lang w:val="hy-AM"/>
        </w:rPr>
      </w:pPr>
      <w:r w:rsidRPr="00F377C3">
        <w:rPr>
          <w:rFonts w:ascii="GHEA Grapalat" w:hAnsi="GHEA Grapalat" w:cs="Arial"/>
          <w:sz w:val="20"/>
          <w:szCs w:val="20"/>
          <w:lang w:val="hy-AM"/>
        </w:rPr>
        <w:t>Ниже</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cs="Arial"/>
          <w:sz w:val="20"/>
          <w:szCs w:val="20"/>
          <w:lang w:val="es-ES"/>
        </w:rPr>
        <w:t xml:space="preserve">представляет </w:t>
      </w:r>
      <w:r w:rsidRPr="00F377C3">
        <w:rPr>
          <w:rFonts w:ascii="GHEA Grapalat" w:hAnsi="GHEA Grapalat"/>
          <w:lang w:val="hy-AM"/>
        </w:rPr>
        <w:t>2022-2025</w:t>
      </w:r>
    </w:p>
    <w:p w:rsidR="00B524E0" w:rsidRPr="00F377C3" w:rsidRDefault="00B524E0" w:rsidP="00B524E0">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имя участника</w:t>
      </w:r>
    </w:p>
    <w:p w:rsidR="00B524E0" w:rsidRPr="00F377C3" w:rsidRDefault="00B524E0" w:rsidP="00B524E0">
      <w:pPr>
        <w:jc w:val="both"/>
        <w:rPr>
          <w:rFonts w:ascii="GHEA Grapalat" w:hAnsi="GHEA Grapalat" w:cs="Arial"/>
          <w:sz w:val="20"/>
          <w:szCs w:val="20"/>
          <w:lang w:val="es-ES"/>
        </w:rPr>
      </w:pPr>
      <w:r w:rsidRPr="00F377C3">
        <w:rPr>
          <w:rFonts w:ascii="GHEA Grapalat" w:hAnsi="GHEA Grapalat" w:cs="Arial"/>
          <w:sz w:val="20"/>
          <w:szCs w:val="20"/>
          <w:lang w:val="hy-AM"/>
        </w:rPr>
        <w:t>Список реализованных контрактов:</w:t>
      </w:r>
    </w:p>
    <w:p w:rsidR="00B524E0" w:rsidRPr="00F377C3" w:rsidRDefault="00B524E0" w:rsidP="00B524E0">
      <w:pPr>
        <w:jc w:val="both"/>
        <w:rPr>
          <w:rFonts w:ascii="GHEA Grapalat" w:hAnsi="GHEA Grapalat"/>
          <w:i/>
          <w:sz w:val="16"/>
          <w:vertAlign w:val="superscript"/>
          <w:lang w:val="es-ES"/>
        </w:rPr>
      </w:pPr>
    </w:p>
    <w:p w:rsidR="00B524E0" w:rsidRPr="00F377C3" w:rsidRDefault="00B524E0" w:rsidP="00B524E0">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B8157F"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F377C3" w:rsidRDefault="00B524E0" w:rsidP="001D36D0">
            <w:pPr>
              <w:jc w:val="center"/>
              <w:rPr>
                <w:rFonts w:ascii="Sylfaen" w:hAnsi="Sylfaen" w:cs="Arial"/>
                <w:lang w:val="hy-AM"/>
              </w:rPr>
            </w:pPr>
            <w:r w:rsidRPr="00F377C3">
              <w:rPr>
                <w:rFonts w:ascii="Sylfaen" w:hAnsi="Sylfaen" w:cs="Arial"/>
                <w:lang w:val="hy-AM"/>
              </w:rPr>
              <w:t>Реализовано организацией</w:t>
            </w:r>
            <w:r w:rsidRPr="00F377C3">
              <w:rPr>
                <w:rFonts w:ascii="Sylfaen" w:hAnsi="Sylfaen" w:cs="Arial"/>
                <w:lang w:val="af-ZA"/>
              </w:rPr>
              <w:t xml:space="preserve"> </w:t>
            </w:r>
            <w:r w:rsidRPr="00F377C3">
              <w:rPr>
                <w:rFonts w:ascii="Sylfaen" w:hAnsi="Sylfaen" w:cs="Arial"/>
                <w:lang w:val="hy-AM"/>
              </w:rPr>
              <w:t xml:space="preserve">аналогичная дизайнерская </w:t>
            </w:r>
            <w:r w:rsidRPr="00F377C3">
              <w:rPr>
                <w:rFonts w:ascii="Sylfaen" w:hAnsi="Sylfaen" w:cs="Arial"/>
                <w:lang w:val="af-ZA"/>
              </w:rPr>
              <w:t>работа</w:t>
            </w:r>
          </w:p>
        </w:tc>
      </w:tr>
      <w:tr w:rsidR="00B524E0" w:rsidRPr="00F377C3" w:rsidTr="001D36D0">
        <w:tblPrEx>
          <w:tblLook w:val="01E0"/>
        </w:tblPrEx>
        <w:tc>
          <w:tcPr>
            <w:tcW w:w="10350" w:type="dxa"/>
            <w:gridSpan w:val="5"/>
            <w:vAlign w:val="center"/>
          </w:tcPr>
          <w:p w:rsidR="00B524E0" w:rsidRPr="00F377C3" w:rsidRDefault="00B524E0" w:rsidP="001D36D0">
            <w:pPr>
              <w:jc w:val="center"/>
              <w:rPr>
                <w:rFonts w:ascii="Sylfaen" w:hAnsi="Sylfaen" w:cs="Arial"/>
                <w:lang w:val="hy-AM"/>
              </w:rPr>
            </w:pPr>
            <w:r w:rsidRPr="00F377C3">
              <w:rPr>
                <w:rFonts w:ascii="Sylfaen" w:hAnsi="Sylfaen" w:cs="Sylfaen"/>
                <w:lang w:val="hy-AM"/>
              </w:rPr>
              <w:t xml:space="preserve">Контракты </w:t>
            </w:r>
            <w:r w:rsidRPr="00F377C3">
              <w:rPr>
                <w:rFonts w:ascii="Sylfaen" w:hAnsi="Sylfaen" w:cs="Arial Armenian"/>
                <w:sz w:val="20"/>
                <w:lang w:val="hy-AM"/>
              </w:rPr>
              <w:t>*</w:t>
            </w:r>
          </w:p>
        </w:tc>
      </w:tr>
      <w:tr w:rsidR="00B524E0" w:rsidRPr="00B8157F" w:rsidTr="001D36D0">
        <w:tblPrEx>
          <w:tblLook w:val="01E0"/>
        </w:tblPrEx>
        <w:tc>
          <w:tcPr>
            <w:tcW w:w="720" w:type="dxa"/>
          </w:tcPr>
          <w:p w:rsidR="00B524E0" w:rsidRPr="00F377C3" w:rsidRDefault="00B524E0" w:rsidP="001D36D0">
            <w:pPr>
              <w:jc w:val="center"/>
              <w:rPr>
                <w:rFonts w:ascii="Sylfaen" w:hAnsi="Sylfaen" w:cs="Arial Armenian"/>
                <w:sz w:val="20"/>
              </w:rPr>
            </w:pPr>
            <w:r w:rsidRPr="00F377C3">
              <w:rPr>
                <w:rFonts w:ascii="Sylfaen" w:hAnsi="Sylfaen" w:cs="Arial Armenian"/>
                <w:sz w:val="20"/>
                <w:lang w:val="hy-AM"/>
              </w:rPr>
              <w:t>ч/ч</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Год</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сумма денег</w:t>
            </w:r>
          </w:p>
        </w:tc>
        <w:tc>
          <w:tcPr>
            <w:tcW w:w="2700" w:type="dxa"/>
          </w:tcPr>
          <w:p w:rsidR="00B524E0" w:rsidRPr="00F377C3" w:rsidRDefault="00B524E0" w:rsidP="001D36D0">
            <w:pPr>
              <w:jc w:val="center"/>
              <w:rPr>
                <w:rFonts w:ascii="Sylfaen" w:hAnsi="Sylfaen" w:cs="Arial"/>
                <w:sz w:val="20"/>
                <w:lang w:val="hy-AM"/>
              </w:rPr>
            </w:pPr>
            <w:r w:rsidRPr="00F377C3">
              <w:rPr>
                <w:rFonts w:ascii="Sylfaen" w:hAnsi="Sylfaen" w:cs="Sylfaen"/>
                <w:sz w:val="20"/>
                <w:lang w:val="hy-AM"/>
              </w:rPr>
              <w:t>имя</w:t>
            </w:r>
          </w:p>
        </w:tc>
        <w:tc>
          <w:tcPr>
            <w:tcW w:w="4230" w:type="dxa"/>
            <w:vAlign w:val="center"/>
          </w:tcPr>
          <w:p w:rsidR="00B524E0" w:rsidRPr="00F377C3" w:rsidRDefault="00B524E0" w:rsidP="001D36D0">
            <w:pPr>
              <w:jc w:val="center"/>
              <w:rPr>
                <w:rFonts w:ascii="Sylfaen" w:hAnsi="Sylfaen" w:cs="Sylfaen"/>
                <w:sz w:val="20"/>
                <w:lang w:val="hy-AM"/>
              </w:rPr>
            </w:pPr>
            <w:r w:rsidRPr="00F377C3">
              <w:rPr>
                <w:rFonts w:ascii="Sylfaen" w:hAnsi="Sylfaen" w:cs="Sylfaen"/>
                <w:sz w:val="20"/>
                <w:lang w:val="hy-AM"/>
              </w:rPr>
              <w:t>Контактная информация для клиента: телефон, электронная почта</w:t>
            </w: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bl>
    <w:p w:rsidR="00B524E0" w:rsidRPr="00F377C3" w:rsidRDefault="00B524E0" w:rsidP="00B524E0">
      <w:pPr>
        <w:ind w:firstLine="567"/>
        <w:jc w:val="both"/>
        <w:rPr>
          <w:rFonts w:ascii="GHEA Grapalat" w:hAnsi="GHEA Grapalat" w:cs="Sylfaen"/>
          <w:sz w:val="20"/>
          <w:highlight w:val="yellow"/>
          <w:lang w:val="es-ES"/>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"АБМХГ-АБМХХДЗБ-2025/01"</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jc w:val="both"/>
        <w:rPr>
          <w:rFonts w:ascii="GHEA Grapalat" w:hAnsi="GHEA Grapalat" w:cs="Sylfaen"/>
          <w:i/>
          <w:sz w:val="18"/>
          <w:lang w:val="es-ES"/>
        </w:rPr>
      </w:pPr>
      <w:r w:rsidRPr="00F377C3">
        <w:rPr>
          <w:rFonts w:ascii="GHEA Grapalat" w:hAnsi="GHEA Grapalat"/>
          <w:i/>
          <w:sz w:val="18"/>
          <w:lang w:val="es-ES"/>
        </w:rPr>
        <w:t xml:space="preserve">( </w:t>
      </w:r>
      <w:r w:rsidRPr="00F377C3">
        <w:rPr>
          <w:rFonts w:ascii="GHEA Grapalat" w:hAnsi="GHEA Grapalat" w:cs="Sylfaen"/>
          <w:i/>
          <w:sz w:val="18"/>
          <w:lang w:val="es-ES"/>
        </w:rPr>
        <w:t xml:space="preserve">ранее сделанный копии контракта ( ов ) и​ что надлежащее исполнение контракта ( ов ) производительность оценить номер : данные договор вечеринки одобрено контрактом​ определенный в установленный срок производительность подтверждающий акт ( прием-передача) протокол и т.д. ) </w:t>
      </w:r>
      <w:proofErr w:type="gramStart"/>
      <w:r w:rsidRPr="00F377C3">
        <w:rPr>
          <w:rFonts w:ascii="GHEA Grapalat" w:hAnsi="GHEA Grapalat" w:cs="Sylfaen"/>
          <w:i/>
          <w:sz w:val="18"/>
          <w:lang w:val="es-ES"/>
        </w:rPr>
        <w:t>копия</w:t>
      </w:r>
      <w:proofErr w:type="gramEnd"/>
      <w:r w:rsidRPr="00F377C3">
        <w:rPr>
          <w:rFonts w:ascii="GHEA Grapalat" w:hAnsi="GHEA Grapalat" w:cs="Sylfaen"/>
          <w:i/>
          <w:sz w:val="18"/>
          <w:lang w:val="es-ES"/>
        </w:rPr>
        <w:t xml:space="preserve"> или данные договор производительность принял сторона написано подтверждение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rPr>
          <w:rFonts w:ascii="GHEA Grapalat" w:hAnsi="GHEA Grapalat"/>
          <w:sz w:val="20"/>
          <w:lang w:val="es-ES"/>
        </w:rPr>
      </w:pPr>
    </w:p>
    <w:p w:rsidR="00B524E0" w:rsidRPr="00F377C3" w:rsidRDefault="00B524E0" w:rsidP="00B524E0">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B524E0" w:rsidRPr="00F377C3" w:rsidRDefault="00B524E0" w:rsidP="00B524E0">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Имя участника (должность руководителя, имя, фамилия)</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подпись</w:t>
      </w:r>
      <w:r w:rsidRPr="00F377C3">
        <w:rPr>
          <w:rFonts w:ascii="GHEA Grapalat" w:hAnsi="GHEA Grapalat" w:cs="Sylfaen"/>
          <w:sz w:val="20"/>
          <w:vertAlign w:val="superscript"/>
          <w:lang w:val="hy-AM"/>
        </w:rPr>
        <w:tab/>
      </w:r>
    </w:p>
    <w:p w:rsidR="00B524E0" w:rsidRPr="00F377C3" w:rsidRDefault="00B524E0" w:rsidP="00B524E0">
      <w:pPr>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jc w:val="right"/>
        <w:rPr>
          <w:rFonts w:ascii="GHEA Grapalat" w:hAnsi="GHEA Grapalat" w:cs="Arial"/>
          <w:sz w:val="20"/>
          <w:lang w:val="hy-AM"/>
        </w:rPr>
      </w:pPr>
      <w:r w:rsidRPr="00F377C3">
        <w:rPr>
          <w:rFonts w:ascii="GHEA Grapalat" w:hAnsi="GHEA Grapalat" w:cs="Sylfaen"/>
          <w:sz w:val="20"/>
          <w:lang w:val="hy-AM"/>
        </w:rPr>
        <w:t xml:space="preserve">К. </w:t>
      </w:r>
      <w:r w:rsidRPr="00F377C3">
        <w:rPr>
          <w:rFonts w:ascii="GHEA Grapalat" w:hAnsi="GHEA Grapalat" w:cs="Arial"/>
          <w:sz w:val="20"/>
          <w:lang w:val="hy-AM"/>
        </w:rPr>
        <w:t>Т.</w:t>
      </w:r>
    </w:p>
    <w:p w:rsidR="00B524E0" w:rsidRPr="00F377C3" w:rsidRDefault="00B524E0" w:rsidP="00B524E0">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ind w:firstLine="284"/>
        <w:jc w:val="right"/>
        <w:rPr>
          <w:rFonts w:ascii="GHEA Grapalat" w:hAnsi="GHEA Grapalat" w:cs="Sylfaen"/>
          <w:b/>
          <w:sz w:val="20"/>
          <w:szCs w:val="20"/>
          <w:lang w:val="hy-AM"/>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Arial"/>
          <w:b/>
          <w:sz w:val="20"/>
          <w:szCs w:val="20"/>
          <w:lang w:val="hy-AM"/>
        </w:rPr>
      </w:pPr>
      <w:r w:rsidRPr="00F377C3">
        <w:rPr>
          <w:rFonts w:ascii="GHEA Grapalat" w:hAnsi="GHEA Grapalat" w:cs="Sylfaen"/>
          <w:b/>
          <w:sz w:val="20"/>
          <w:szCs w:val="20"/>
          <w:lang w:val="es-ES"/>
        </w:rPr>
        <w:t xml:space="preserve">Приложение </w:t>
      </w:r>
      <w:r w:rsidRPr="00F377C3">
        <w:rPr>
          <w:rFonts w:ascii="GHEA Grapalat" w:hAnsi="GHEA Grapalat" w:cs="Arial"/>
          <w:b/>
          <w:sz w:val="20"/>
          <w:szCs w:val="20"/>
          <w:lang w:val="es-ES"/>
        </w:rPr>
        <w:t xml:space="preserve">№ 1 </w:t>
      </w:r>
      <w:r w:rsidRPr="00F377C3">
        <w:rPr>
          <w:rFonts w:ascii="MS Gothic" w:eastAsia="MS Gothic" w:hAnsi="MS Gothic" w:cs="MS Gothic" w:hint="eastAsia"/>
          <w:b/>
          <w:sz w:val="20"/>
          <w:szCs w:val="20"/>
          <w:lang w:val="hy-AM"/>
        </w:rPr>
        <w:t xml:space="preserve">․ </w:t>
      </w:r>
      <w:r w:rsidRPr="00F377C3">
        <w:rPr>
          <w:rFonts w:ascii="GHEA Grapalat" w:hAnsi="GHEA Grapalat" w:cs="Arial"/>
          <w:b/>
          <w:sz w:val="20"/>
          <w:szCs w:val="20"/>
          <w:lang w:val="hy-AM"/>
        </w:rPr>
        <w:t>2</w:t>
      </w:r>
    </w:p>
    <w:p w:rsidR="00B524E0" w:rsidRPr="00201493" w:rsidRDefault="00B524E0" w:rsidP="00B524E0">
      <w:pPr>
        <w:ind w:firstLine="720"/>
        <w:jc w:val="right"/>
        <w:rPr>
          <w:rFonts w:ascii="GHEA Grapalat" w:hAnsi="GHEA Grapalat"/>
          <w:sz w:val="20"/>
          <w:szCs w:val="20"/>
          <w:lang w:val="af-ZA"/>
        </w:rPr>
      </w:pPr>
      <w:r w:rsidRPr="00F377C3">
        <w:rPr>
          <w:rFonts w:ascii="GHEA Grapalat" w:hAnsi="GHEA Grapalat" w:cs="Sylfaen"/>
          <w:b/>
          <w:sz w:val="20"/>
          <w:szCs w:val="20"/>
          <w:lang w:val="es-ES"/>
        </w:rPr>
        <w:t xml:space="preserve">Код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B524E0" w:rsidRPr="00F377C3" w:rsidRDefault="00B524E0" w:rsidP="00B524E0">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срочный</w:t>
      </w:r>
      <w:proofErr w:type="gramEnd"/>
      <w:r>
        <w:rPr>
          <w:rFonts w:ascii="GHEA Grapalat" w:hAnsi="GHEA Grapalat" w:cs="Sylfaen"/>
          <w:b/>
          <w:sz w:val="20"/>
          <w:szCs w:val="20"/>
          <w:lang w:val="es-ES"/>
        </w:rPr>
        <w:t xml:space="preserve"> открыть соревнование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приглашение</w:t>
      </w:r>
    </w:p>
    <w:p w:rsidR="00B524E0" w:rsidRPr="00201493" w:rsidRDefault="00B524E0" w:rsidP="00B524E0">
      <w:pPr>
        <w:ind w:firstLine="360"/>
        <w:jc w:val="right"/>
        <w:rPr>
          <w:rFonts w:ascii="GHEA Grapalat" w:hAnsi="GHEA Grapalat" w:cs="Arial"/>
          <w:b/>
          <w:sz w:val="20"/>
          <w:szCs w:val="20"/>
          <w:lang w:val="es-ES"/>
        </w:rPr>
      </w:pPr>
    </w:p>
    <w:p w:rsidR="00B524E0" w:rsidRPr="00F377C3" w:rsidRDefault="00B524E0" w:rsidP="00B524E0">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66"/>
        <w:jc w:val="center"/>
        <w:rPr>
          <w:rFonts w:ascii="GHEA Grapalat" w:hAnsi="GHEA Grapalat" w:cs="Sylfaen"/>
          <w:b/>
          <w:lang w:val="hy-AM"/>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Т Е Г Х Е К А Н К</w:t>
      </w: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 ОСНОВНОМ СОСТАВЕ, ПРЕДЛОЖЕННОМ УЧАСТНИКОМ</w:t>
      </w:r>
    </w:p>
    <w:p w:rsidR="00B524E0" w:rsidRPr="00F377C3" w:rsidRDefault="00B524E0" w:rsidP="00B524E0">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F377C3"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Базовый</w:t>
            </w:r>
            <w:r w:rsidRPr="00F377C3">
              <w:rPr>
                <w:rFonts w:ascii="GHEA Grapalat" w:hAnsi="GHEA Grapalat" w:cs="Arial"/>
                <w:sz w:val="20"/>
                <w:szCs w:val="20"/>
              </w:rPr>
              <w:t xml:space="preserve"> </w:t>
            </w:r>
            <w:r w:rsidRPr="00F377C3">
              <w:rPr>
                <w:rFonts w:ascii="GHEA Grapalat" w:hAnsi="GHEA Grapalat" w:cs="Sylfaen"/>
                <w:sz w:val="20"/>
                <w:szCs w:val="20"/>
              </w:rPr>
              <w:t>в штате</w:t>
            </w:r>
            <w:r w:rsidRPr="00F377C3">
              <w:rPr>
                <w:rFonts w:ascii="GHEA Grapalat" w:hAnsi="GHEA Grapalat" w:cs="Arial"/>
                <w:sz w:val="20"/>
                <w:szCs w:val="20"/>
              </w:rPr>
              <w:t xml:space="preserve"> </w:t>
            </w:r>
            <w:r w:rsidRPr="00F377C3">
              <w:rPr>
                <w:rFonts w:ascii="GHEA Grapalat" w:hAnsi="GHEA Grapalat" w:cs="Sylfaen"/>
                <w:sz w:val="20"/>
                <w:szCs w:val="20"/>
              </w:rPr>
              <w:t>включено</w:t>
            </w:r>
            <w:r w:rsidRPr="00F377C3">
              <w:rPr>
                <w:rFonts w:ascii="GHEA Grapalat" w:hAnsi="GHEA Grapalat" w:cs="Arial"/>
                <w:sz w:val="20"/>
                <w:szCs w:val="20"/>
              </w:rPr>
              <w:t xml:space="preserve"> </w:t>
            </w:r>
            <w:r w:rsidRPr="00F377C3">
              <w:rPr>
                <w:rFonts w:ascii="GHEA Grapalat" w:hAnsi="GHEA Grapalat" w:cs="Sylfaen"/>
                <w:sz w:val="20"/>
                <w:szCs w:val="20"/>
              </w:rPr>
              <w:t>специалисты</w:t>
            </w:r>
          </w:p>
        </w:tc>
      </w:tr>
      <w:tr w:rsidR="00B524E0" w:rsidRPr="00F377C3"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 xml:space="preserve">имя </w:t>
            </w:r>
            <w:r w:rsidRPr="00F377C3">
              <w:rPr>
                <w:rFonts w:ascii="GHEA Grapalat" w:hAnsi="GHEA Grapalat" w:cs="Arial"/>
                <w:sz w:val="20"/>
                <w:szCs w:val="20"/>
              </w:rPr>
              <w:t xml:space="preserve">, </w:t>
            </w:r>
            <w:r w:rsidRPr="00F377C3">
              <w:rPr>
                <w:rFonts w:ascii="GHEA Grapalat" w:hAnsi="GHEA Grapalat"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работающий</w:t>
            </w:r>
            <w:r w:rsidRPr="00F377C3">
              <w:rPr>
                <w:rFonts w:ascii="GHEA Grapalat" w:hAnsi="GHEA Grapalat" w:cs="Arial"/>
                <w:sz w:val="20"/>
                <w:szCs w:val="20"/>
              </w:rPr>
              <w:t xml:space="preserve"> </w:t>
            </w:r>
            <w:r w:rsidRPr="00F377C3">
              <w:rPr>
                <w:rFonts w:ascii="GHEA Grapalat" w:hAnsi="GHEA Grapalat"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работодатель имя</w:t>
            </w:r>
          </w:p>
        </w:tc>
      </w:tr>
      <w:tr w:rsidR="00B524E0" w:rsidRPr="00F377C3"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активность</w:t>
            </w:r>
            <w:r w:rsidRPr="00F377C3">
              <w:rPr>
                <w:rFonts w:ascii="GHEA Grapalat" w:hAnsi="GHEA Grapalat" w:cs="Arial"/>
                <w:sz w:val="20"/>
                <w:szCs w:val="20"/>
              </w:rPr>
              <w:t xml:space="preserve"> </w:t>
            </w:r>
            <w:r w:rsidRPr="00F377C3">
              <w:rPr>
                <w:rFonts w:ascii="GHEA Grapalat" w:hAnsi="GHEA Grapalat" w:cs="Sylfaen"/>
                <w:sz w:val="20"/>
                <w:szCs w:val="20"/>
              </w:rPr>
              <w:t>поле</w:t>
            </w:r>
            <w:r w:rsidRPr="00F377C3">
              <w:rPr>
                <w:rFonts w:ascii="GHEA Grapalat" w:hAnsi="GHEA Grapalat" w:cs="Arial"/>
                <w:sz w:val="20"/>
                <w:szCs w:val="20"/>
              </w:rPr>
              <w:t xml:space="preserve"> </w:t>
            </w:r>
            <w:r w:rsidRPr="00F377C3">
              <w:rPr>
                <w:rFonts w:ascii="GHEA Grapalat" w:hAnsi="GHEA Grapalat" w:cs="Sylfaen"/>
                <w:sz w:val="20"/>
                <w:szCs w:val="20"/>
              </w:rPr>
              <w:t>и</w:t>
            </w:r>
            <w:r w:rsidRPr="00F377C3">
              <w:rPr>
                <w:rFonts w:ascii="GHEA Grapalat" w:hAnsi="GHEA Grapalat" w:cs="Arial"/>
                <w:sz w:val="20"/>
                <w:szCs w:val="20"/>
              </w:rPr>
              <w:t xml:space="preserve"> </w:t>
            </w:r>
            <w:r w:rsidRPr="00F377C3">
              <w:rPr>
                <w:rFonts w:ascii="GHEA Grapalat" w:hAnsi="GHEA Grapalat" w:cs="Sylfaen"/>
                <w:sz w:val="20"/>
                <w:szCs w:val="20"/>
              </w:rPr>
              <w:t>сделанный</w:t>
            </w:r>
            <w:r w:rsidRPr="00F377C3">
              <w:rPr>
                <w:rFonts w:ascii="GHEA Grapalat" w:hAnsi="GHEA Grapalat" w:cs="Arial"/>
                <w:sz w:val="20"/>
                <w:szCs w:val="20"/>
              </w:rPr>
              <w:t xml:space="preserve"> </w:t>
            </w:r>
            <w:r w:rsidRPr="00F377C3">
              <w:rPr>
                <w:rFonts w:ascii="GHEA Grapalat" w:hAnsi="GHEA Grapalat"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r>
    </w:tbl>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lastRenderedPageBreak/>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"АБМХГ-АБМХХДЗБ-2025/01"</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ind w:left="-66"/>
        <w:jc w:val="both"/>
        <w:rPr>
          <w:rFonts w:ascii="GHEA Grapalat" w:hAnsi="GHEA Grapalat"/>
          <w:sz w:val="20"/>
          <w:lang w:val="es-ES"/>
        </w:rPr>
      </w:pPr>
      <w:r w:rsidRPr="00F377C3">
        <w:rPr>
          <w:rFonts w:ascii="GHEA Grapalat" w:hAnsi="GHEA Grapalat"/>
          <w:i/>
          <w:sz w:val="18"/>
          <w:lang w:val="es-ES"/>
        </w:rPr>
        <w:t xml:space="preserve">( </w:t>
      </w:r>
      <w:proofErr w:type="gramStart"/>
      <w:r w:rsidRPr="00F377C3">
        <w:rPr>
          <w:rFonts w:ascii="GHEA Grapalat" w:hAnsi="GHEA Grapalat" w:cs="Sylfaen"/>
          <w:i/>
          <w:sz w:val="18"/>
          <w:lang w:val="es-ES"/>
        </w:rPr>
        <w:t>номинирован</w:t>
      </w:r>
      <w:proofErr w:type="gramEnd"/>
      <w:r w:rsidRPr="00F377C3">
        <w:rPr>
          <w:rFonts w:ascii="GHEA Grapalat" w:hAnsi="GHEA Grapalat"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F377C3">
        <w:rPr>
          <w:rFonts w:ascii="GHEA Grapalat" w:hAnsi="GHEA Grapalat" w:cs="Tahoma"/>
          <w:i/>
          <w:sz w:val="18"/>
          <w:lang w:val="es-ES"/>
        </w:rPr>
        <w:t xml:space="preserve">и </w:t>
      </w:r>
      <w:r w:rsidRPr="00F377C3">
        <w:rPr>
          <w:rFonts w:ascii="GHEA Grapalat" w:hAnsi="GHEA Grapalat" w:cs="Sylfaen"/>
          <w:i/>
          <w:sz w:val="18"/>
          <w:lang w:val="es-ES"/>
        </w:rPr>
        <w:t>т.д. )</w:t>
      </w:r>
      <w:r w:rsidRPr="00F377C3">
        <w:rPr>
          <w:rFonts w:ascii="GHEA Grapalat" w:hAnsi="GHEA Grapalat"/>
          <w:i/>
          <w:sz w:val="18"/>
          <w:lang w:val="es-ES"/>
        </w:rPr>
        <w:t>​</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___________________________________________</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_____________</w:t>
      </w:r>
    </w:p>
    <w:p w:rsidR="00B524E0" w:rsidRPr="00F377C3" w:rsidRDefault="00B524E0" w:rsidP="00B524E0">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наименование участника (должность руководителя, имя, фамилия) подпись</w:t>
      </w:r>
      <w:r w:rsidRPr="00F377C3">
        <w:rPr>
          <w:rFonts w:ascii="GHEA Grapalat" w:hAnsi="GHEA Grapalat"/>
          <w:sz w:val="20"/>
          <w:vertAlign w:val="superscript"/>
          <w:lang w:val="hy-AM"/>
        </w:rPr>
        <w:tab/>
      </w:r>
    </w:p>
    <w:p w:rsidR="00B524E0" w:rsidRPr="00F377C3" w:rsidRDefault="00B524E0" w:rsidP="00B524E0">
      <w:pPr>
        <w:ind w:left="-284"/>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ind w:left="-284"/>
        <w:jc w:val="center"/>
        <w:rPr>
          <w:rFonts w:ascii="GHEA Grapalat" w:hAnsi="GHEA Grapalat" w:cs="Sylfaen"/>
          <w:b/>
          <w:sz w:val="20"/>
          <w:szCs w:val="20"/>
          <w:lang w:val="hy-AM"/>
        </w:rPr>
      </w:pPr>
      <w:r w:rsidRPr="00F377C3">
        <w:rPr>
          <w:rFonts w:ascii="GHEA Grapalat" w:hAnsi="GHEA Grapalat"/>
          <w:sz w:val="20"/>
          <w:szCs w:val="20"/>
          <w:lang w:val="hy-AM"/>
        </w:rPr>
        <w:t>К.Т.</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Arial"/>
          <w:sz w:val="20"/>
          <w:lang w:val="hy-AM"/>
        </w:rPr>
      </w:pPr>
      <w:r w:rsidRPr="00F377C3">
        <w:rPr>
          <w:rFonts w:ascii="GHEA Grapalat" w:hAnsi="GHEA Grapalat" w:cs="Arial"/>
          <w:sz w:val="20"/>
          <w:lang w:val="hy-AM"/>
        </w:rPr>
        <w:tab/>
        <w:t xml:space="preserve"> </w:t>
      </w:r>
    </w:p>
    <w:p w:rsidR="00B524E0" w:rsidRDefault="00B524E0" w:rsidP="00B524E0">
      <w:pPr>
        <w:jc w:val="both"/>
        <w:rPr>
          <w:rFonts w:ascii="GHEA Grapalat" w:hAnsi="GHEA Grapalat"/>
          <w:i/>
          <w:sz w:val="16"/>
          <w:szCs w:val="16"/>
          <w:lang w:val="hy-AM"/>
        </w:rPr>
      </w:pPr>
    </w:p>
    <w:p w:rsidR="00B524E0" w:rsidRDefault="00B524E0" w:rsidP="00B524E0"/>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652A78" w:rsidRDefault="00652A78" w:rsidP="00211FA2">
      <w:pPr>
        <w:jc w:val="right"/>
        <w:rPr>
          <w:rFonts w:ascii="GHEA Grapalat" w:hAnsi="GHEA Grapalat"/>
          <w:b/>
        </w:rPr>
      </w:pPr>
      <w:r>
        <w:rPr>
          <w:rFonts w:ascii="GHEA Grapalat" w:hAnsi="GHEA Grapalat"/>
          <w:b/>
        </w:rPr>
        <w:t>Приложение 1.</w:t>
      </w:r>
      <w:r w:rsidR="00B524E0" w:rsidRPr="0003403D">
        <w:rPr>
          <w:rFonts w:ascii="GHEA Grapalat" w:hAnsi="GHEA Grapalat"/>
          <w:b/>
        </w:rPr>
        <w:t>3</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205306" w:rsidRPr="00205306">
        <w:rPr>
          <w:rFonts w:ascii="GHEA Grapalat" w:hAnsi="GHEA Grapalat"/>
          <w:b/>
        </w:rPr>
        <w:t xml:space="preserve">срочный </w:t>
      </w:r>
      <w:r w:rsidRPr="001439BD">
        <w:rPr>
          <w:rFonts w:ascii="GHEA Grapalat" w:hAnsi="GHEA Grapalat"/>
          <w:b/>
        </w:rPr>
        <w:t>открытый конкурс</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11FA2">
        <w:rPr>
          <w:rFonts w:ascii="GHEA Grapalat" w:hAnsi="GHEA Grapalat"/>
          <w:b/>
          <w:i w:val="0"/>
          <w:sz w:val="24"/>
          <w:szCs w:val="24"/>
        </w:rPr>
        <w:t xml:space="preserve">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w:t>
      </w:r>
      <w:r w:rsidR="00F72971">
        <w:rPr>
          <w:rFonts w:ascii="GHEA Grapalat" w:hAnsi="GHEA Grapalat" w:cs="Sylfaen"/>
          <w:b/>
          <w:sz w:val="24"/>
          <w:szCs w:val="24"/>
          <w:lang w:val="es-ES" w:eastAsia="en-US" w:bidi="ar-SA"/>
        </w:rPr>
        <w:t>025/01</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224B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224B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w:t>
            </w:r>
            <w:r w:rsidR="00A9306E" w:rsidRPr="00BA30D4">
              <w:rPr>
                <w:rFonts w:ascii="GHEA Grapalat" w:eastAsia="GHEA Grapalat" w:hAnsi="GHEA Grapalat" w:cs="GHEA Grapalat"/>
              </w:rPr>
              <w:lastRenderedPageBreak/>
              <w:t>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224B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224BF"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224BF"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224B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211FA2">
        <w:trPr>
          <w:trHeight w:val="519"/>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w:t>
      </w:r>
      <w:r w:rsidRPr="000306ED">
        <w:rPr>
          <w:rFonts w:ascii="GHEA Grapalat" w:hAnsi="GHEA Grapalat"/>
        </w:rPr>
        <w:lastRenderedPageBreak/>
        <w:t>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w:t>
      </w:r>
      <w:r w:rsidRPr="000306ED">
        <w:rPr>
          <w:rFonts w:ascii="GHEA Grapalat" w:hAnsi="GHEA Grapalat"/>
        </w:rPr>
        <w:lastRenderedPageBreak/>
        <w:t>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w:t>
      </w:r>
      <w:r w:rsidRPr="000306ED">
        <w:rPr>
          <w:rFonts w:ascii="GHEA Grapalat" w:hAnsi="GHEA Grapalat"/>
        </w:rPr>
        <w:lastRenderedPageBreak/>
        <w:t>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w:t>
      </w:r>
      <w:r w:rsidRPr="000306ED">
        <w:rPr>
          <w:rFonts w:ascii="GHEA Grapalat" w:hAnsi="GHEA Grapalat"/>
        </w:rPr>
        <w:lastRenderedPageBreak/>
        <w:t xml:space="preserve">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w:t>
      </w:r>
      <w:r w:rsidRPr="000306ED">
        <w:rPr>
          <w:rFonts w:ascii="GHEA Grapalat" w:hAnsi="GHEA Grapalat"/>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0306ED">
        <w:rPr>
          <w:rFonts w:ascii="GHEA Grapalat" w:hAnsi="GHEA Grapalat"/>
        </w:rPr>
        <w:lastRenderedPageBreak/>
        <w:t xml:space="preserve">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w:t>
      </w:r>
      <w:r w:rsidRPr="000306ED">
        <w:rPr>
          <w:rFonts w:ascii="GHEA Grapalat" w:hAnsi="GHEA Grapalat"/>
        </w:rPr>
        <w:lastRenderedPageBreak/>
        <w:t>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205306">
      <w:pPr>
        <w:pStyle w:val="Heading3"/>
        <w:keepNext w:val="0"/>
        <w:widowControl w:val="0"/>
        <w:spacing w:after="160" w:line="240" w:lineRule="auto"/>
        <w:ind w:firstLine="567"/>
        <w:jc w:val="right"/>
        <w:rPr>
          <w:rFonts w:ascii="GHEA Grapalat" w:hAnsi="GHEA Grapalat"/>
        </w:rPr>
      </w:pPr>
      <w:r w:rsidRPr="001439BD">
        <w:rPr>
          <w:rFonts w:ascii="GHEA Grapalat" w:hAnsi="GHEA Grapalat"/>
          <w:b/>
          <w:sz w:val="24"/>
          <w:szCs w:val="24"/>
        </w:rPr>
        <w:t>к Приглашению на</w:t>
      </w:r>
      <w:r w:rsidR="00205306" w:rsidRPr="00205306">
        <w:t xml:space="preserve"> </w:t>
      </w:r>
      <w:r w:rsidR="00205306" w:rsidRPr="00205306">
        <w:rPr>
          <w:rFonts w:ascii="GHEA Grapalat" w:hAnsi="GHEA Grapalat"/>
          <w:b/>
          <w:sz w:val="24"/>
          <w:szCs w:val="24"/>
        </w:rPr>
        <w:t>срочный</w:t>
      </w:r>
      <w:r w:rsidRPr="001439BD">
        <w:rPr>
          <w:rFonts w:ascii="GHEA Grapalat" w:hAnsi="GHEA Grapalat"/>
          <w:b/>
          <w:sz w:val="24"/>
          <w:szCs w:val="24"/>
        </w:rPr>
        <w:t xml:space="preserve">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72971">
        <w:rPr>
          <w:rFonts w:ascii="Arial" w:hAnsi="Arial" w:cs="Arial"/>
          <w:b/>
          <w:sz w:val="24"/>
          <w:szCs w:val="24"/>
          <w:lang w:val="es-ES" w:eastAsia="en-US" w:bidi="ar-SA"/>
        </w:rPr>
        <w:t>ԳՀ</w:t>
      </w:r>
      <w:r w:rsidR="00F72971">
        <w:rPr>
          <w:rFonts w:ascii="Open Sans" w:hAnsi="Open Sans" w:cs="Open Sans"/>
          <w:b/>
          <w:sz w:val="24"/>
          <w:szCs w:val="24"/>
          <w:lang w:val="es-ES" w:eastAsia="en-US" w:bidi="ar-SA"/>
        </w:rPr>
        <w:t>-</w:t>
      </w:r>
      <w:r w:rsidR="00F72971">
        <w:rPr>
          <w:rFonts w:ascii="Arial" w:hAnsi="Arial" w:cs="Arial"/>
          <w:b/>
          <w:sz w:val="24"/>
          <w:szCs w:val="24"/>
          <w:lang w:val="es-ES" w:eastAsia="en-US" w:bidi="ar-SA"/>
        </w:rPr>
        <w:t>ՀԲՄԽԾՁԲ</w:t>
      </w:r>
      <w:r w:rsidR="00F72971">
        <w:rPr>
          <w:rFonts w:ascii="Open Sans" w:hAnsi="Open Sans" w:cs="Open Sans"/>
          <w:b/>
          <w:sz w:val="24"/>
          <w:szCs w:val="24"/>
          <w:lang w:val="es-ES" w:eastAsia="en-US" w:bidi="ar-SA"/>
        </w:rPr>
        <w:t>-2025/01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05306" w:rsidRPr="00205306">
        <w:rPr>
          <w:rFonts w:ascii="GHEA Grapalat" w:hAnsi="GHEA Grapalat"/>
          <w:spacing w:val="-6"/>
        </w:rPr>
        <w:t xml:space="preserve">срочный </w:t>
      </w:r>
      <w:r w:rsidRPr="005744FC">
        <w:rPr>
          <w:rFonts w:ascii="GHEA Grapalat" w:hAnsi="GHEA Grapalat"/>
          <w:spacing w:val="-6"/>
        </w:rPr>
        <w:t xml:space="preserve">открытый конкурс 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9B7A85"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211FA2" w:rsidRDefault="007B3F5F"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211FA2" w:rsidRDefault="00211FA2" w:rsidP="00211FA2">
      <w:pPr>
        <w:widowControl w:val="0"/>
        <w:spacing w:after="160"/>
        <w:ind w:firstLine="567"/>
        <w:jc w:val="center"/>
        <w:rPr>
          <w:rFonts w:ascii="GHEA Grapalat" w:hAnsi="GHEA Grapalat"/>
        </w:rPr>
      </w:pPr>
    </w:p>
    <w:p w:rsidR="0016001A" w:rsidRPr="00B138F3" w:rsidRDefault="0016001A" w:rsidP="00211FA2">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211FA2" w:rsidRDefault="007B3F5F" w:rsidP="00211FA2">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Pr="00B138F3">
        <w:rPr>
          <w:rFonts w:ascii="GHEA Grapalat" w:eastAsiaTheme="minorHAnsi" w:hAnsi="GHEA Grapalat" w:cstheme="minorBidi"/>
        </w:rPr>
        <w:t>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электронной почты высылает воспроизведенный (отсканированный) с </w:t>
      </w:r>
      <w:r w:rsidRPr="000D0F13">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211FA2">
      <w:pPr>
        <w:rPr>
          <w:rFonts w:ascii="GHEA Grapalat" w:hAnsi="GHEA Grapalat"/>
          <w:i/>
          <w:sz w:val="22"/>
          <w:szCs w:val="22"/>
        </w:rPr>
      </w:pPr>
    </w:p>
    <w:p w:rsidR="00205306" w:rsidRDefault="00205306" w:rsidP="00211FA2">
      <w:pPr>
        <w:rPr>
          <w:rFonts w:ascii="GHEA Grapalat" w:hAnsi="GHEA Grapalat"/>
          <w:i/>
          <w:sz w:val="22"/>
          <w:szCs w:val="22"/>
        </w:rPr>
      </w:pPr>
    </w:p>
    <w:p w:rsidR="00205306" w:rsidRPr="00211FA2" w:rsidRDefault="00205306" w:rsidP="00211FA2">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11FA2" w:rsidRDefault="00211FA2"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3"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lastRenderedPageBreak/>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3B2F27" w:rsidRPr="00AE046C" w:rsidRDefault="003B2F27" w:rsidP="00D63E84">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D63E84" w:rsidRDefault="00AE046C" w:rsidP="00205306">
      <w:pPr>
        <w:widowControl w:val="0"/>
        <w:ind w:firstLine="567"/>
        <w:jc w:val="right"/>
        <w:rPr>
          <w:rFonts w:ascii="GHEA Grapalat" w:hAnsi="GHEA Grapalat" w:cs="Sylfaen"/>
          <w:b/>
          <w:lang w:val="es-ES" w:eastAsia="en-US" w:bidi="ar-SA"/>
        </w:rPr>
      </w:pPr>
      <w:r w:rsidRPr="00B138F3">
        <w:rPr>
          <w:rFonts w:ascii="GHEA Grapalat" w:hAnsi="GHEA Grapalat"/>
          <w:b/>
        </w:rPr>
        <w:t>к Приглашению на</w:t>
      </w:r>
      <w:r w:rsidR="00205306" w:rsidRPr="00205306">
        <w:t xml:space="preserve"> </w:t>
      </w:r>
      <w:r w:rsidR="00205306" w:rsidRPr="00205306">
        <w:rPr>
          <w:rFonts w:ascii="GHEA Grapalat" w:hAnsi="GHEA Grapalat"/>
          <w:b/>
        </w:rPr>
        <w:t>срочный</w:t>
      </w:r>
      <w:r w:rsidRPr="00B138F3">
        <w:rPr>
          <w:rFonts w:ascii="GHEA Grapalat" w:hAnsi="GHEA Grapalat"/>
          <w:b/>
        </w:rPr>
        <w:t xml:space="preserve"> открытый конкурс</w:t>
      </w:r>
      <w:r w:rsidRPr="00B138F3">
        <w:rPr>
          <w:rFonts w:ascii="GHEA Grapalat" w:hAnsi="GHEA Grapalat" w:cs="Arial"/>
          <w:b/>
        </w:rPr>
        <w:br/>
      </w:r>
      <w:r w:rsidRPr="00B138F3">
        <w:rPr>
          <w:rFonts w:ascii="GHEA Grapalat" w:hAnsi="GHEA Grapalat"/>
          <w:b/>
        </w:rPr>
        <w:t xml:space="preserve">под кодом </w:t>
      </w:r>
      <w:r w:rsidR="00F72971">
        <w:rPr>
          <w:rFonts w:ascii="Arial" w:hAnsi="Arial" w:cs="Arial"/>
          <w:b/>
          <w:lang w:val="es-ES" w:eastAsia="en-US" w:bidi="ar-SA"/>
        </w:rPr>
        <w:t>ԳՀ</w:t>
      </w:r>
      <w:r w:rsidR="00F72971">
        <w:rPr>
          <w:rFonts w:ascii="Open Sans" w:hAnsi="Open Sans" w:cs="Open Sans"/>
          <w:b/>
          <w:lang w:val="es-ES" w:eastAsia="en-US" w:bidi="ar-SA"/>
        </w:rPr>
        <w:t>-</w:t>
      </w:r>
      <w:r w:rsidR="00F72971">
        <w:rPr>
          <w:rFonts w:ascii="Arial" w:hAnsi="Arial" w:cs="Arial"/>
          <w:b/>
          <w:lang w:val="es-ES" w:eastAsia="en-US" w:bidi="ar-SA"/>
        </w:rPr>
        <w:t>ՀԲՄԽԾՁԲ</w:t>
      </w:r>
      <w:r w:rsidR="00F72971">
        <w:rPr>
          <w:rFonts w:ascii="Open Sans" w:hAnsi="Open Sans" w:cs="Open Sans"/>
          <w:b/>
          <w:lang w:val="es-ES" w:eastAsia="en-US" w:bidi="ar-SA"/>
        </w:rPr>
        <w:t>-2025/01</w:t>
      </w:r>
    </w:p>
    <w:p w:rsidR="00205306" w:rsidRDefault="00205306" w:rsidP="00205306">
      <w:pPr>
        <w:widowControl w:val="0"/>
        <w:ind w:firstLine="567"/>
        <w:jc w:val="right"/>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63E84">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D63E84">
      <w:pPr>
        <w:spacing w:after="160"/>
        <w:jc w:val="center"/>
        <w:rPr>
          <w:rFonts w:ascii="GHEA Grapalat" w:hAnsi="GHEA Grapalat"/>
          <w:b/>
        </w:rPr>
      </w:pPr>
      <w:r w:rsidRPr="00D04EA3">
        <w:rPr>
          <w:rFonts w:ascii="GHEA Grapalat" w:hAnsi="GHEA Grapalat"/>
          <w:b/>
        </w:rPr>
        <w:t>1. ПРЕДМЕТ ДОГОВОРА</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w:t>
      </w:r>
      <w:r w:rsidR="007F08B2">
        <w:rPr>
          <w:rFonts w:ascii="GHEA Grapalat" w:hAnsi="GHEA Grapalat"/>
        </w:rPr>
        <w:t>обязательство по предоставлению</w:t>
      </w:r>
      <w:r w:rsidRPr="00AD29CE">
        <w:rPr>
          <w:rFonts w:ascii="GHEA Grapalat" w:hAnsi="GHEA Grapalat"/>
        </w:rPr>
        <w:t xml:space="preserve"> </w:t>
      </w:r>
      <w:r w:rsidRPr="007F08B2">
        <w:rPr>
          <w:rFonts w:ascii="GHEA Grapalat" w:hAnsi="GHEA Grapalat"/>
          <w:b/>
        </w:rPr>
        <w:t>услуг</w:t>
      </w:r>
      <w:r w:rsidR="007F08B2" w:rsidRPr="007F08B2">
        <w:rPr>
          <w:rFonts w:ascii="GHEA Grapalat" w:hAnsi="GHEA Grapalat"/>
          <w:b/>
          <w:lang w:val="hy-AM"/>
        </w:rPr>
        <w:t xml:space="preserve"> </w:t>
      </w:r>
      <w:r w:rsidR="007F08B2" w:rsidRPr="007F08B2">
        <w:rPr>
          <w:rFonts w:ascii="GHEA Grapalat" w:hAnsi="GHEA Grapalat"/>
          <w:b/>
        </w:rPr>
        <w:t>подготовка проекта, консультационные услуги по оценке стоимости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7F08B2">
        <w:rPr>
          <w:rFonts w:ascii="GHEA Grapalat" w:hAnsi="GHEA Grapalat"/>
        </w:rPr>
        <w:t>.</w:t>
      </w:r>
    </w:p>
    <w:p w:rsidR="003B2F27" w:rsidRP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b/>
          <w:smallCaps/>
        </w:rPr>
        <w:t>2. ПРАВА И ОБЯЗАННОСТИ СТОРОН</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w:t>
      </w:r>
      <w:r w:rsidRPr="00AD29CE">
        <w:rPr>
          <w:rFonts w:ascii="GHEA Grapalat" w:hAnsi="GHEA Grapalat"/>
        </w:rPr>
        <w:lastRenderedPageBreak/>
        <w:t xml:space="preserve">характеристике-графику закупки, указанной в Приложении № 1 к договору: </w:t>
      </w:r>
    </w:p>
    <w:p w:rsidR="003B2F27" w:rsidRPr="00BC61E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63E84">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7F08B2" w:rsidRDefault="003B2F27" w:rsidP="00D63E84">
      <w:pPr>
        <w:widowControl w:val="0"/>
        <w:pBdr>
          <w:bottom w:val="single" w:sz="6" w:space="1" w:color="auto"/>
        </w:pBdr>
        <w:tabs>
          <w:tab w:val="left" w:pos="1276"/>
        </w:tabs>
        <w:spacing w:after="160"/>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63E84">
      <w:pPr>
        <w:widowControl w:val="0"/>
        <w:tabs>
          <w:tab w:val="left" w:pos="1276"/>
        </w:tabs>
        <w:spacing w:after="160"/>
        <w:ind w:firstLine="567"/>
        <w:jc w:val="both"/>
        <w:rPr>
          <w:rFonts w:ascii="GHEA Grapalat" w:hAnsi="GHEA Grapalat" w:cs="Sylfaen"/>
        </w:rPr>
      </w:pPr>
    </w:p>
    <w:p w:rsidR="003B2F27" w:rsidRPr="00780EB7"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E62EA8">
        <w:rPr>
          <w:rFonts w:ascii="GHEA Grapalat" w:hAnsi="GHEA Grapalat"/>
        </w:rPr>
        <w:t>ику (Приложение № 3.1) и 2</w:t>
      </w:r>
      <w:r>
        <w:rPr>
          <w:rFonts w:ascii="GHEA Grapalat" w:hAnsi="GHEA Grapalat"/>
        </w:rPr>
        <w:t xml:space="preserve"> экземпляр акта сдачи-приемки (Приложение № 3). </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E62EA8" w:rsidP="00D63E8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Pr>
          <w:rFonts w:ascii="GHEA Grapalat" w:hAnsi="GHEA Grapalat"/>
          <w:lang w:val="hy-AM"/>
        </w:rPr>
        <w:t xml:space="preserve"> </w:t>
      </w:r>
      <w:r>
        <w:rPr>
          <w:rFonts w:ascii="GHEA Grapalat" w:hAnsi="GHEA Grapalat"/>
        </w:rPr>
        <w:t xml:space="preserve"> 15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D63E84" w:rsidRDefault="00184C37" w:rsidP="00D63E84">
      <w:pPr>
        <w:widowControl w:val="0"/>
        <w:spacing w:after="16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4. ЦЕНА ДОГОВОРА</w:t>
      </w:r>
    </w:p>
    <w:p w:rsidR="003B2F27" w:rsidRPr="00D04EA3"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 xml:space="preserve">Цена включает все осуществляемые Исполнителем расходы, в том числе налоги, пошлины и установленные законодательством Республики Армения </w:t>
      </w:r>
      <w:r w:rsidRPr="00AD29CE">
        <w:rPr>
          <w:rFonts w:ascii="GHEA Grapalat" w:hAnsi="GHEA Grapalat"/>
        </w:rPr>
        <w:lastRenderedPageBreak/>
        <w:t>иные платежи.</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E62EA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63E84">
      <w:pPr>
        <w:widowControl w:val="0"/>
        <w:tabs>
          <w:tab w:val="left" w:pos="1134"/>
        </w:tabs>
        <w:spacing w:after="160"/>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E62EA8" w:rsidRDefault="003B2F27" w:rsidP="00D63E84">
      <w:pPr>
        <w:spacing w:after="240"/>
        <w:jc w:val="center"/>
        <w:rPr>
          <w:rFonts w:ascii="GHEA Grapalat" w:hAnsi="GHEA Grapalat"/>
          <w:b/>
        </w:rPr>
      </w:pPr>
      <w:r w:rsidRPr="00AD29CE">
        <w:rPr>
          <w:rFonts w:ascii="GHEA Grapalat" w:hAnsi="GHEA Grapalat"/>
          <w:b/>
        </w:rPr>
        <w:t>5. ОТВЕТСТВЕННОСТЬ СТОРОН</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9"/>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w:t>
      </w:r>
      <w:r w:rsidRPr="00AD29CE">
        <w:rPr>
          <w:rFonts w:ascii="GHEA Grapalat" w:hAnsi="GHEA Grapalat"/>
        </w:rPr>
        <w:lastRenderedPageBreak/>
        <w:t>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E62EA8">
        <w:rPr>
          <w:rFonts w:ascii="GHEA Grapalat" w:hAnsi="GHEA Grapalat"/>
        </w:rPr>
        <w:t>.</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D63E84">
      <w:pPr>
        <w:widowControl w:val="0"/>
        <w:spacing w:after="240"/>
        <w:jc w:val="center"/>
        <w:rPr>
          <w:rFonts w:ascii="GHEA Grapalat" w:hAnsi="GHEA Grapalat" w:cs="Sylfaen"/>
        </w:rPr>
      </w:pPr>
      <w:r w:rsidRPr="00AD29CE">
        <w:rPr>
          <w:rFonts w:ascii="GHEA Grapalat" w:hAnsi="GHEA Grapalat"/>
          <w:b/>
        </w:rPr>
        <w:t>6. ДЕЙСТВИЕ НЕПРЕОДОЛИМОЙ СИЛЫ (ФОРС-МАЖОР)</w:t>
      </w:r>
    </w:p>
    <w:p w:rsidR="0043443E" w:rsidRPr="00D63E84" w:rsidRDefault="003B2F27" w:rsidP="00D63E84">
      <w:pPr>
        <w:widowControl w:val="0"/>
        <w:spacing w:after="24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D63E84" w:rsidRDefault="003B2F27" w:rsidP="00D63E84">
      <w:pPr>
        <w:spacing w:after="240"/>
        <w:jc w:val="center"/>
        <w:rPr>
          <w:rFonts w:ascii="GHEA Grapalat" w:hAnsi="GHEA Grapalat"/>
          <w:b/>
        </w:rPr>
      </w:pPr>
      <w:r w:rsidRPr="00AD29CE">
        <w:rPr>
          <w:rFonts w:ascii="GHEA Grapalat" w:hAnsi="GHEA Grapalat"/>
          <w:b/>
        </w:rPr>
        <w:t>7. ИНЫЕ УСЛОВИЯ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w:t>
      </w:r>
      <w:r w:rsidRPr="00AD29CE">
        <w:rPr>
          <w:rFonts w:ascii="GHEA Grapalat" w:hAnsi="GHEA Grapalat"/>
        </w:rPr>
        <w:lastRenderedPageBreak/>
        <w:t xml:space="preserve">другому лицу без письменного согласия стороны должника. </w:t>
      </w:r>
    </w:p>
    <w:p w:rsidR="003B2F27" w:rsidRPr="00844C3A" w:rsidRDefault="003B2F27" w:rsidP="00D63E84">
      <w:pPr>
        <w:widowControl w:val="0"/>
        <w:tabs>
          <w:tab w:val="left" w:pos="1134"/>
        </w:tabs>
        <w:spacing w:after="24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D63E84">
      <w:pPr>
        <w:widowControl w:val="0"/>
        <w:tabs>
          <w:tab w:val="left" w:pos="1134"/>
        </w:tabs>
        <w:spacing w:after="24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63E84">
      <w:pPr>
        <w:widowControl w:val="0"/>
        <w:tabs>
          <w:tab w:val="left" w:pos="1134"/>
        </w:tabs>
        <w:spacing w:after="160"/>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w:t>
      </w:r>
      <w:r w:rsidRPr="00AD29CE">
        <w:rPr>
          <w:rFonts w:ascii="GHEA Grapalat" w:hAnsi="GHEA Grapalat"/>
        </w:rPr>
        <w:lastRenderedPageBreak/>
        <w:t>рабочих дней со дня внесения изменения</w:t>
      </w:r>
      <w:r w:rsidR="00F67ECE">
        <w:rPr>
          <w:rStyle w:val="FootnoteReference"/>
          <w:rFonts w:ascii="GHEA Grapalat" w:hAnsi="GHEA Grapalat"/>
        </w:rPr>
        <w:footnoteReference w:customMarkFollows="1" w:id="10"/>
        <w:t>22</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1"/>
        <w:t>23</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63E84">
      <w:pPr>
        <w:widowControl w:val="0"/>
        <w:tabs>
          <w:tab w:val="left" w:pos="720"/>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63E84">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63E84">
      <w:pPr>
        <w:widowControl w:val="0"/>
        <w:tabs>
          <w:tab w:val="left" w:pos="1276"/>
        </w:tabs>
        <w:spacing w:after="160"/>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493A92">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493A9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2"/>
        <w:gridCol w:w="2016"/>
        <w:gridCol w:w="1755"/>
        <w:gridCol w:w="1298"/>
        <w:gridCol w:w="1495"/>
        <w:gridCol w:w="889"/>
        <w:gridCol w:w="1121"/>
        <w:gridCol w:w="1648"/>
      </w:tblGrid>
      <w:tr w:rsidR="003B2F27" w:rsidRPr="00E40AC8" w:rsidTr="0003403D">
        <w:trPr>
          <w:trHeight w:val="443"/>
          <w:jc w:val="center"/>
        </w:trPr>
        <w:tc>
          <w:tcPr>
            <w:tcW w:w="1153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03403D" w:rsidRPr="00E40AC8" w:rsidTr="0003403D">
        <w:trPr>
          <w:trHeight w:val="259"/>
          <w:jc w:val="center"/>
        </w:trPr>
        <w:tc>
          <w:tcPr>
            <w:tcW w:w="206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1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7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9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9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89"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01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03403D" w:rsidRPr="00E40AC8" w:rsidTr="0003403D">
        <w:trPr>
          <w:trHeight w:val="526"/>
          <w:jc w:val="center"/>
        </w:trPr>
        <w:tc>
          <w:tcPr>
            <w:tcW w:w="2062" w:type="dxa"/>
            <w:vMerge/>
            <w:vAlign w:val="center"/>
          </w:tcPr>
          <w:p w:rsidR="003B2F27" w:rsidRPr="00E40AC8" w:rsidRDefault="003B2F27" w:rsidP="005B7138">
            <w:pPr>
              <w:widowControl w:val="0"/>
              <w:spacing w:after="120"/>
              <w:jc w:val="center"/>
              <w:rPr>
                <w:rFonts w:ascii="GHEA Grapalat" w:hAnsi="GHEA Grapalat"/>
                <w:sz w:val="20"/>
              </w:rPr>
            </w:pPr>
          </w:p>
        </w:tc>
        <w:tc>
          <w:tcPr>
            <w:tcW w:w="2016" w:type="dxa"/>
            <w:vMerge/>
            <w:vAlign w:val="center"/>
          </w:tcPr>
          <w:p w:rsidR="003B2F27" w:rsidRPr="00E40AC8" w:rsidRDefault="003B2F27" w:rsidP="005B7138">
            <w:pPr>
              <w:widowControl w:val="0"/>
              <w:spacing w:after="120"/>
              <w:jc w:val="center"/>
              <w:rPr>
                <w:rFonts w:ascii="GHEA Grapalat" w:hAnsi="GHEA Grapalat"/>
                <w:sz w:val="20"/>
              </w:rPr>
            </w:pPr>
          </w:p>
        </w:tc>
        <w:tc>
          <w:tcPr>
            <w:tcW w:w="1755" w:type="dxa"/>
            <w:vMerge/>
            <w:vAlign w:val="center"/>
          </w:tcPr>
          <w:p w:rsidR="003B2F27" w:rsidRPr="00E40AC8" w:rsidRDefault="003B2F27" w:rsidP="005B7138">
            <w:pPr>
              <w:widowControl w:val="0"/>
              <w:spacing w:after="120"/>
              <w:jc w:val="center"/>
              <w:rPr>
                <w:rFonts w:ascii="GHEA Grapalat" w:hAnsi="GHEA Grapalat"/>
                <w:sz w:val="20"/>
              </w:rPr>
            </w:pPr>
          </w:p>
        </w:tc>
        <w:tc>
          <w:tcPr>
            <w:tcW w:w="1298" w:type="dxa"/>
            <w:vMerge/>
            <w:vAlign w:val="center"/>
          </w:tcPr>
          <w:p w:rsidR="003B2F27" w:rsidRPr="00E40AC8" w:rsidRDefault="003B2F27" w:rsidP="005B7138">
            <w:pPr>
              <w:widowControl w:val="0"/>
              <w:spacing w:after="120"/>
              <w:jc w:val="center"/>
              <w:rPr>
                <w:rFonts w:ascii="GHEA Grapalat" w:hAnsi="GHEA Grapalat"/>
                <w:sz w:val="20"/>
              </w:rPr>
            </w:pPr>
          </w:p>
        </w:tc>
        <w:tc>
          <w:tcPr>
            <w:tcW w:w="1495" w:type="dxa"/>
            <w:vMerge/>
            <w:vAlign w:val="center"/>
          </w:tcPr>
          <w:p w:rsidR="003B2F27" w:rsidRPr="00E40AC8" w:rsidRDefault="003B2F27" w:rsidP="005B7138">
            <w:pPr>
              <w:widowControl w:val="0"/>
              <w:spacing w:after="120"/>
              <w:jc w:val="center"/>
              <w:rPr>
                <w:rFonts w:ascii="GHEA Grapalat" w:hAnsi="GHEA Grapalat"/>
                <w:sz w:val="20"/>
              </w:rPr>
            </w:pPr>
          </w:p>
        </w:tc>
        <w:tc>
          <w:tcPr>
            <w:tcW w:w="889" w:type="dxa"/>
            <w:vMerge/>
            <w:vAlign w:val="center"/>
          </w:tcPr>
          <w:p w:rsidR="003B2F27" w:rsidRPr="00E40AC8" w:rsidRDefault="003B2F27" w:rsidP="005B7138">
            <w:pPr>
              <w:widowControl w:val="0"/>
              <w:spacing w:after="120"/>
              <w:jc w:val="center"/>
              <w:rPr>
                <w:rFonts w:ascii="GHEA Grapalat" w:hAnsi="GHEA Grapalat"/>
                <w:sz w:val="20"/>
              </w:rPr>
            </w:pPr>
          </w:p>
        </w:tc>
        <w:tc>
          <w:tcPr>
            <w:tcW w:w="112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89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3"/>
              <w:t>**</w:t>
            </w:r>
          </w:p>
        </w:tc>
      </w:tr>
      <w:tr w:rsidR="0003403D" w:rsidRPr="00E62EA8" w:rsidTr="0003403D">
        <w:trPr>
          <w:trHeight w:val="291"/>
          <w:jc w:val="center"/>
        </w:trPr>
        <w:tc>
          <w:tcPr>
            <w:tcW w:w="2062" w:type="dxa"/>
            <w:vAlign w:val="center"/>
          </w:tcPr>
          <w:p w:rsidR="004F3D10" w:rsidRPr="005C7257" w:rsidRDefault="004F3D10" w:rsidP="004F3D10">
            <w:pPr>
              <w:jc w:val="center"/>
              <w:rPr>
                <w:rFonts w:ascii="GHEA Grapalat" w:hAnsi="GHEA Grapalat"/>
                <w:sz w:val="20"/>
              </w:rPr>
            </w:pPr>
            <w:r>
              <w:rPr>
                <w:rFonts w:ascii="GHEA Grapalat" w:hAnsi="GHEA Grapalat"/>
                <w:sz w:val="20"/>
              </w:rPr>
              <w:t>1</w:t>
            </w:r>
          </w:p>
        </w:tc>
        <w:tc>
          <w:tcPr>
            <w:tcW w:w="2016" w:type="dxa"/>
            <w:tcBorders>
              <w:top w:val="single" w:sz="4" w:space="0" w:color="auto"/>
              <w:left w:val="single" w:sz="4" w:space="0" w:color="auto"/>
              <w:bottom w:val="single" w:sz="4" w:space="0" w:color="auto"/>
              <w:right w:val="single" w:sz="4" w:space="0" w:color="auto"/>
            </w:tcBorders>
            <w:vAlign w:val="center"/>
          </w:tcPr>
          <w:p w:rsidR="004F3D10" w:rsidRPr="00CF0F86" w:rsidRDefault="004F3D10" w:rsidP="004F3D10">
            <w:pPr>
              <w:jc w:val="center"/>
              <w:rPr>
                <w:rFonts w:ascii="GHEA Grapalat" w:hAnsi="GHEA Grapalat"/>
                <w:sz w:val="20"/>
                <w:lang w:val="en-US"/>
              </w:rPr>
            </w:pPr>
            <w:r>
              <w:rPr>
                <w:rFonts w:ascii="Calibri" w:hAnsi="Calibri" w:cs="Arial"/>
                <w:sz w:val="20"/>
                <w:szCs w:val="20"/>
              </w:rPr>
              <w:t>71241200</w:t>
            </w:r>
          </w:p>
        </w:tc>
        <w:tc>
          <w:tcPr>
            <w:tcW w:w="1755" w:type="dxa"/>
            <w:vAlign w:val="center"/>
          </w:tcPr>
          <w:p w:rsidR="004F3D10" w:rsidRPr="0018442B" w:rsidRDefault="00CF0F86" w:rsidP="004F3D10">
            <w:pPr>
              <w:pStyle w:val="BodyTextIndent2"/>
              <w:widowControl w:val="0"/>
              <w:spacing w:after="120" w:line="240" w:lineRule="auto"/>
              <w:ind w:firstLine="0"/>
              <w:rPr>
                <w:rFonts w:ascii="GHEA Grapalat" w:hAnsi="GHEA Grapalat"/>
                <w:sz w:val="18"/>
                <w:szCs w:val="18"/>
              </w:rPr>
            </w:pPr>
            <w:r w:rsidRPr="00CF0F86">
              <w:rPr>
                <w:rFonts w:ascii="GHEA Grapalat" w:hAnsi="GHEA Grapalat"/>
                <w:sz w:val="18"/>
                <w:szCs w:val="18"/>
              </w:rPr>
              <w:t>Предоставление проектно-сметной документации на работы по выравниванию дорог для нужд общины Гарни</w:t>
            </w:r>
          </w:p>
        </w:tc>
        <w:tc>
          <w:tcPr>
            <w:tcW w:w="1298" w:type="dxa"/>
            <w:vAlign w:val="center"/>
          </w:tcPr>
          <w:p w:rsidR="004F3D10" w:rsidRPr="00064ADD" w:rsidRDefault="004F3D10" w:rsidP="004F3D10">
            <w:pPr>
              <w:jc w:val="center"/>
              <w:rPr>
                <w:rFonts w:ascii="GHEA Grapalat" w:hAnsi="GHEA Grapalat"/>
                <w:sz w:val="20"/>
              </w:rPr>
            </w:pPr>
            <w:r w:rsidRPr="00E62EA8">
              <w:rPr>
                <w:rFonts w:ascii="GHEA Grapalat" w:hAnsi="GHEA Grapalat"/>
                <w:sz w:val="20"/>
              </w:rPr>
              <w:t>АМД</w:t>
            </w:r>
          </w:p>
        </w:tc>
        <w:tc>
          <w:tcPr>
            <w:tcW w:w="1495" w:type="dxa"/>
            <w:vAlign w:val="center"/>
          </w:tcPr>
          <w:p w:rsidR="004F3D10" w:rsidRPr="005C7257" w:rsidRDefault="004F3D10" w:rsidP="004F3D10">
            <w:pPr>
              <w:jc w:val="center"/>
              <w:rPr>
                <w:rFonts w:ascii="GHEA Grapalat" w:hAnsi="GHEA Grapalat"/>
                <w:sz w:val="16"/>
                <w:szCs w:val="20"/>
                <w:lang w:val="hy-AM"/>
              </w:rPr>
            </w:pPr>
          </w:p>
        </w:tc>
        <w:tc>
          <w:tcPr>
            <w:tcW w:w="889" w:type="dxa"/>
            <w:vAlign w:val="center"/>
          </w:tcPr>
          <w:p w:rsidR="004F3D10" w:rsidRPr="00064ADD" w:rsidRDefault="004F3D10" w:rsidP="004F3D10">
            <w:pPr>
              <w:jc w:val="center"/>
              <w:rPr>
                <w:rFonts w:ascii="GHEA Grapalat" w:hAnsi="GHEA Grapalat"/>
                <w:sz w:val="20"/>
              </w:rPr>
            </w:pPr>
            <w:r w:rsidRPr="00273BFB">
              <w:rPr>
                <w:rFonts w:ascii="GHEA Grapalat" w:hAnsi="GHEA Grapalat"/>
                <w:sz w:val="20"/>
              </w:rPr>
              <w:t>1</w:t>
            </w:r>
          </w:p>
        </w:tc>
        <w:tc>
          <w:tcPr>
            <w:tcW w:w="1121" w:type="dxa"/>
            <w:vAlign w:val="center"/>
          </w:tcPr>
          <w:p w:rsidR="004F3D10" w:rsidRPr="00064ADD" w:rsidRDefault="004F3D10" w:rsidP="004F3D10">
            <w:pPr>
              <w:jc w:val="center"/>
              <w:rPr>
                <w:rFonts w:ascii="GHEA Grapalat" w:hAnsi="GHEA Grapalat"/>
                <w:sz w:val="20"/>
              </w:rPr>
            </w:pPr>
            <w:r w:rsidRPr="00E62EA8">
              <w:rPr>
                <w:rFonts w:ascii="GHEA Grapalat" w:hAnsi="GHEA Grapalat" w:cs="Sylfaen"/>
                <w:sz w:val="16"/>
                <w:szCs w:val="16"/>
                <w:lang w:val="af-ZA"/>
              </w:rPr>
              <w:t>Котайкский марз, РА, село Гарни</w:t>
            </w:r>
          </w:p>
        </w:tc>
        <w:tc>
          <w:tcPr>
            <w:tcW w:w="895" w:type="dxa"/>
            <w:vAlign w:val="center"/>
          </w:tcPr>
          <w:p w:rsidR="004F3D10" w:rsidRPr="00E36703" w:rsidRDefault="00CF0F86" w:rsidP="0003403D">
            <w:pPr>
              <w:jc w:val="center"/>
              <w:rPr>
                <w:rFonts w:ascii="GHEA Grapalat" w:hAnsi="GHEA Grapalat"/>
                <w:sz w:val="20"/>
                <w:lang w:val="hy-AM"/>
              </w:rPr>
            </w:pPr>
            <w:r w:rsidRPr="00CF0F86">
              <w:rPr>
                <w:rFonts w:ascii="GHEA Grapalat" w:hAnsi="GHEA Grapalat"/>
                <w:sz w:val="20"/>
                <w:lang w:val="hy-AM"/>
              </w:rPr>
              <w:t xml:space="preserve">20-й календарный день с даты вступления в силу </w:t>
            </w:r>
            <w:r w:rsidR="0003403D" w:rsidRPr="0003403D">
              <w:rPr>
                <w:rFonts w:ascii="GHEA Grapalat" w:hAnsi="GHEA Grapalat"/>
                <w:sz w:val="20"/>
              </w:rPr>
              <w:t>договору</w:t>
            </w:r>
            <w:r w:rsidRPr="00CF0F86">
              <w:rPr>
                <w:rFonts w:ascii="GHEA Grapalat" w:hAnsi="GHEA Grapalat"/>
                <w:sz w:val="20"/>
                <w:lang w:val="hy-AM"/>
              </w:rPr>
              <w:t>я включительно</w:t>
            </w:r>
          </w:p>
        </w:tc>
      </w:tr>
    </w:tbl>
    <w:p w:rsidR="0003403D" w:rsidRPr="00F72971" w:rsidRDefault="0003403D" w:rsidP="00CF0F86">
      <w:pPr>
        <w:widowControl w:val="0"/>
        <w:spacing w:after="160" w:line="360" w:lineRule="auto"/>
        <w:jc w:val="center"/>
        <w:rPr>
          <w:rFonts w:ascii="GHEA Grapalat" w:hAnsi="GHEA Grapalat"/>
        </w:rPr>
      </w:pPr>
    </w:p>
    <w:p w:rsidR="0003403D" w:rsidRDefault="0003403D" w:rsidP="0003403D">
      <w:pPr>
        <w:rPr>
          <w:szCs w:val="20"/>
        </w:rPr>
      </w:pPr>
    </w:p>
    <w:tbl>
      <w:tblPr>
        <w:tblpPr w:leftFromText="180" w:rightFromText="180" w:vertAnchor="text" w:horzAnchor="margin" w:tblpX="-39" w:tblpY="11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
        <w:gridCol w:w="5765"/>
        <w:gridCol w:w="3979"/>
      </w:tblGrid>
      <w:tr w:rsidR="0003403D" w:rsidRPr="0003403D" w:rsidTr="00571A17">
        <w:trPr>
          <w:trHeight w:val="509"/>
        </w:trPr>
        <w:tc>
          <w:tcPr>
            <w:tcW w:w="354" w:type="dxa"/>
            <w:shd w:val="clear" w:color="auto" w:fill="auto"/>
            <w:vAlign w:val="center"/>
          </w:tcPr>
          <w:p w:rsidR="0003403D" w:rsidRPr="0003403D" w:rsidRDefault="0003403D" w:rsidP="0003403D">
            <w:pPr>
              <w:rPr>
                <w:szCs w:val="20"/>
                <w:lang w:val="hy-AM"/>
              </w:rPr>
            </w:pPr>
          </w:p>
        </w:tc>
        <w:tc>
          <w:tcPr>
            <w:tcW w:w="9744" w:type="dxa"/>
            <w:gridSpan w:val="2"/>
            <w:shd w:val="clear" w:color="auto" w:fill="auto"/>
            <w:vAlign w:val="center"/>
          </w:tcPr>
          <w:p w:rsidR="0003403D" w:rsidRPr="0003403D" w:rsidRDefault="0003403D" w:rsidP="0003403D">
            <w:pPr>
              <w:rPr>
                <w:szCs w:val="20"/>
                <w:lang w:val="hy-AM"/>
              </w:rPr>
            </w:pPr>
            <w:r w:rsidRPr="0003403D">
              <w:rPr>
                <w:szCs w:val="20"/>
                <w:lang w:val="hy-AM"/>
              </w:rPr>
              <w:t>Технические характеристики</w:t>
            </w:r>
          </w:p>
        </w:tc>
      </w:tr>
      <w:tr w:rsidR="0003403D" w:rsidRPr="0003403D" w:rsidTr="00571A17">
        <w:trPr>
          <w:trHeight w:val="509"/>
        </w:trPr>
        <w:tc>
          <w:tcPr>
            <w:tcW w:w="354" w:type="dxa"/>
            <w:shd w:val="clear" w:color="auto" w:fill="auto"/>
            <w:vAlign w:val="center"/>
          </w:tcPr>
          <w:p w:rsidR="0003403D" w:rsidRPr="0003403D" w:rsidRDefault="0003403D" w:rsidP="0003403D">
            <w:pPr>
              <w:rPr>
                <w:szCs w:val="20"/>
              </w:rPr>
            </w:pPr>
            <w:r w:rsidRPr="0003403D">
              <w:rPr>
                <w:szCs w:val="20"/>
              </w:rPr>
              <w:t>1</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Клиент</w:t>
            </w:r>
          </w:p>
        </w:tc>
        <w:tc>
          <w:tcPr>
            <w:tcW w:w="3979" w:type="dxa"/>
            <w:shd w:val="clear" w:color="auto" w:fill="auto"/>
          </w:tcPr>
          <w:p w:rsidR="0003403D" w:rsidRPr="0003403D" w:rsidRDefault="0003403D" w:rsidP="0003403D">
            <w:pPr>
              <w:rPr>
                <w:szCs w:val="20"/>
                <w:lang w:val="hy-AM"/>
              </w:rPr>
            </w:pPr>
            <w:r w:rsidRPr="0003403D">
              <w:rPr>
                <w:szCs w:val="20"/>
                <w:lang w:val="hy-AM"/>
              </w:rPr>
              <w:t xml:space="preserve">Муниципалитет </w:t>
            </w:r>
            <w:r w:rsidRPr="0003403D">
              <w:rPr>
                <w:szCs w:val="20"/>
              </w:rPr>
              <w:t>Гарни</w:t>
            </w:r>
            <w:r w:rsidRPr="0003403D">
              <w:rPr>
                <w:szCs w:val="20"/>
                <w:lang w:val="hy-AM"/>
              </w:rPr>
              <w:t xml:space="preserve"> </w:t>
            </w:r>
          </w:p>
        </w:tc>
      </w:tr>
      <w:tr w:rsidR="0003403D" w:rsidRPr="0003403D" w:rsidTr="00571A17">
        <w:trPr>
          <w:trHeight w:val="494"/>
        </w:trPr>
        <w:tc>
          <w:tcPr>
            <w:tcW w:w="354" w:type="dxa"/>
            <w:shd w:val="clear" w:color="auto" w:fill="auto"/>
            <w:vAlign w:val="center"/>
          </w:tcPr>
          <w:p w:rsidR="0003403D" w:rsidRPr="0003403D" w:rsidRDefault="0003403D" w:rsidP="0003403D">
            <w:pPr>
              <w:rPr>
                <w:szCs w:val="20"/>
              </w:rPr>
            </w:pPr>
            <w:r w:rsidRPr="0003403D">
              <w:rPr>
                <w:szCs w:val="20"/>
              </w:rPr>
              <w:t>2</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Дизайн этап</w:t>
            </w:r>
          </w:p>
        </w:tc>
        <w:tc>
          <w:tcPr>
            <w:tcW w:w="3979" w:type="dxa"/>
            <w:shd w:val="clear" w:color="auto" w:fill="auto"/>
          </w:tcPr>
          <w:p w:rsidR="0003403D" w:rsidRPr="0003403D" w:rsidRDefault="0003403D" w:rsidP="0003403D">
            <w:pPr>
              <w:rPr>
                <w:szCs w:val="20"/>
                <w:lang w:val="hy-AM"/>
              </w:rPr>
            </w:pPr>
            <w:r w:rsidRPr="0003403D">
              <w:rPr>
                <w:szCs w:val="20"/>
                <w:lang w:val="hy-AM"/>
              </w:rPr>
              <w:t>Работа проект</w:t>
            </w:r>
          </w:p>
        </w:tc>
      </w:tr>
      <w:tr w:rsidR="0003403D" w:rsidRPr="0003403D" w:rsidTr="00571A17">
        <w:trPr>
          <w:trHeight w:val="806"/>
        </w:trPr>
        <w:tc>
          <w:tcPr>
            <w:tcW w:w="354" w:type="dxa"/>
            <w:shd w:val="clear" w:color="auto" w:fill="auto"/>
            <w:vAlign w:val="center"/>
          </w:tcPr>
          <w:p w:rsidR="0003403D" w:rsidRPr="0003403D" w:rsidRDefault="0003403D" w:rsidP="0003403D">
            <w:pPr>
              <w:rPr>
                <w:szCs w:val="20"/>
              </w:rPr>
            </w:pPr>
            <w:r w:rsidRPr="0003403D">
              <w:rPr>
                <w:szCs w:val="20"/>
              </w:rPr>
              <w:t>3</w:t>
            </w:r>
          </w:p>
        </w:tc>
        <w:tc>
          <w:tcPr>
            <w:tcW w:w="5765" w:type="dxa"/>
            <w:shd w:val="clear" w:color="auto" w:fill="auto"/>
            <w:vAlign w:val="center"/>
          </w:tcPr>
          <w:p w:rsidR="0003403D" w:rsidRPr="0003403D" w:rsidRDefault="0003403D" w:rsidP="0003403D">
            <w:pPr>
              <w:rPr>
                <w:szCs w:val="20"/>
                <w:lang w:val="hy-AM"/>
              </w:rPr>
            </w:pPr>
            <w:r w:rsidRPr="0003403D">
              <w:rPr>
                <w:szCs w:val="20"/>
                <w:lang w:val="hy-AM"/>
              </w:rPr>
              <w:t>Цель</w:t>
            </w:r>
          </w:p>
        </w:tc>
        <w:tc>
          <w:tcPr>
            <w:tcW w:w="3979" w:type="dxa"/>
            <w:shd w:val="clear" w:color="auto" w:fill="auto"/>
            <w:vAlign w:val="center"/>
          </w:tcPr>
          <w:p w:rsidR="0003403D" w:rsidRPr="0003403D" w:rsidRDefault="0003403D" w:rsidP="0003403D">
            <w:pPr>
              <w:rPr>
                <w:szCs w:val="20"/>
                <w:lang w:val="hy-AM"/>
              </w:rPr>
            </w:pPr>
            <w:r w:rsidRPr="0003403D">
              <w:rPr>
                <w:b/>
                <w:i/>
                <w:szCs w:val="20"/>
                <w:lang w:val="hy-AM"/>
              </w:rPr>
              <w:t>Предоставление проектно-сметной документации на работы по выравниванию дорог для нужд общины Гарни</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lang w:val="hy-AM"/>
              </w:rPr>
            </w:pPr>
          </w:p>
        </w:tc>
        <w:tc>
          <w:tcPr>
            <w:tcW w:w="5765" w:type="dxa"/>
            <w:shd w:val="clear" w:color="auto" w:fill="auto"/>
            <w:vAlign w:val="center"/>
          </w:tcPr>
          <w:p w:rsidR="0003403D" w:rsidRPr="0003403D" w:rsidRDefault="0003403D" w:rsidP="0003403D">
            <w:pPr>
              <w:rPr>
                <w:szCs w:val="20"/>
                <w:lang w:val="hy-AM"/>
              </w:rPr>
            </w:pPr>
          </w:p>
        </w:tc>
        <w:tc>
          <w:tcPr>
            <w:tcW w:w="3979" w:type="dxa"/>
            <w:shd w:val="clear" w:color="auto" w:fill="auto"/>
          </w:tcPr>
          <w:p w:rsidR="0003403D" w:rsidRPr="0003403D" w:rsidRDefault="0003403D" w:rsidP="0003403D">
            <w:pPr>
              <w:rPr>
                <w:szCs w:val="20"/>
                <w:lang w:val="hy-AM"/>
              </w:rPr>
            </w:pP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r w:rsidRPr="0003403D">
              <w:rPr>
                <w:szCs w:val="20"/>
              </w:rPr>
              <w:t>4</w:t>
            </w:r>
          </w:p>
        </w:tc>
        <w:tc>
          <w:tcPr>
            <w:tcW w:w="5765" w:type="dxa"/>
            <w:shd w:val="clear" w:color="auto" w:fill="auto"/>
            <w:vAlign w:val="center"/>
          </w:tcPr>
          <w:p w:rsidR="0003403D" w:rsidRPr="0003403D" w:rsidRDefault="0003403D" w:rsidP="0003403D">
            <w:pPr>
              <w:rPr>
                <w:b/>
                <w:szCs w:val="20"/>
                <w:lang w:val="hy-AM"/>
              </w:rPr>
            </w:pPr>
            <w:r w:rsidRPr="0003403D">
              <w:rPr>
                <w:szCs w:val="20"/>
                <w:lang w:val="hy-AM"/>
              </w:rPr>
              <w:t>Требование</w:t>
            </w:r>
          </w:p>
        </w:tc>
        <w:tc>
          <w:tcPr>
            <w:tcW w:w="3979" w:type="dxa"/>
            <w:shd w:val="clear" w:color="auto" w:fill="auto"/>
          </w:tcPr>
          <w:p w:rsidR="0003403D" w:rsidRPr="0003403D" w:rsidRDefault="0003403D" w:rsidP="0003403D">
            <w:pPr>
              <w:rPr>
                <w:szCs w:val="20"/>
                <w:lang w:val="hy-AM"/>
              </w:rPr>
            </w:pPr>
            <w:r w:rsidRPr="0003403D">
              <w:rPr>
                <w:szCs w:val="20"/>
                <w:lang w:val="hy-AM"/>
              </w:rPr>
              <w:t>Опыт проектирования подобных работ</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lang w:val="hy-AM"/>
              </w:rPr>
            </w:pPr>
          </w:p>
        </w:tc>
        <w:tc>
          <w:tcPr>
            <w:tcW w:w="9744" w:type="dxa"/>
            <w:gridSpan w:val="2"/>
            <w:shd w:val="clear" w:color="auto" w:fill="auto"/>
            <w:vAlign w:val="center"/>
          </w:tcPr>
          <w:p w:rsidR="0003403D" w:rsidRPr="0003403D" w:rsidRDefault="0003403D" w:rsidP="0003403D">
            <w:pPr>
              <w:rPr>
                <w:b/>
                <w:szCs w:val="20"/>
                <w:lang w:val="hy-AM"/>
              </w:rPr>
            </w:pPr>
            <w:r w:rsidRPr="0003403D">
              <w:rPr>
                <w:b/>
                <w:szCs w:val="20"/>
                <w:lang w:val="hy-AM"/>
              </w:rPr>
              <w:t>Исполнение при условии ( планируемой ) работы кратко описание</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bookmarkStart w:id="4" w:name="_Hlk143510642"/>
            <w:r w:rsidRPr="0003403D">
              <w:rPr>
                <w:szCs w:val="20"/>
              </w:rPr>
              <w:t>1</w:t>
            </w:r>
          </w:p>
        </w:tc>
        <w:tc>
          <w:tcPr>
            <w:tcW w:w="9744" w:type="dxa"/>
            <w:gridSpan w:val="2"/>
            <w:shd w:val="clear" w:color="auto" w:fill="auto"/>
            <w:vAlign w:val="center"/>
          </w:tcPr>
          <w:p w:rsidR="0003403D" w:rsidRPr="0003403D" w:rsidRDefault="0003403D" w:rsidP="0003403D">
            <w:pPr>
              <w:rPr>
                <w:szCs w:val="20"/>
                <w:lang w:val="hy-AM"/>
              </w:rPr>
            </w:pPr>
            <w:r w:rsidRPr="0003403D">
              <w:rPr>
                <w:szCs w:val="20"/>
                <w:lang w:val="hy-AM"/>
              </w:rPr>
              <w:t>Представлено Строевым</w:t>
            </w:r>
          </w:p>
        </w:tc>
      </w:tr>
      <w:tr w:rsidR="0003403D" w:rsidRPr="0003403D" w:rsidTr="00571A17">
        <w:trPr>
          <w:trHeight w:val="481"/>
        </w:trPr>
        <w:tc>
          <w:tcPr>
            <w:tcW w:w="354" w:type="dxa"/>
            <w:shd w:val="clear" w:color="auto" w:fill="auto"/>
            <w:vAlign w:val="center"/>
          </w:tcPr>
          <w:p w:rsidR="0003403D" w:rsidRPr="0003403D" w:rsidRDefault="0003403D" w:rsidP="0003403D">
            <w:pPr>
              <w:rPr>
                <w:szCs w:val="20"/>
              </w:rPr>
            </w:pPr>
          </w:p>
        </w:tc>
        <w:tc>
          <w:tcPr>
            <w:tcW w:w="9744" w:type="dxa"/>
            <w:gridSpan w:val="2"/>
            <w:shd w:val="clear" w:color="auto" w:fill="auto"/>
            <w:vAlign w:val="center"/>
          </w:tcPr>
          <w:tbl>
            <w:tblPr>
              <w:tblpPr w:leftFromText="180" w:rightFromText="180" w:vertAnchor="text" w:horzAnchor="margin" w:tblpX="-601" w:tblpY="115"/>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
              <w:gridCol w:w="2695"/>
              <w:gridCol w:w="6152"/>
            </w:tblGrid>
            <w:tr w:rsidR="0003403D" w:rsidRPr="0003403D" w:rsidTr="00571A17">
              <w:trPr>
                <w:trHeight w:val="538"/>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Дизайн основа</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Отчет о дефектах предоставлен сообществом                </w:t>
                  </w:r>
                </w:p>
              </w:tc>
            </w:tr>
            <w:tr w:rsidR="0003403D" w:rsidRPr="0003403D" w:rsidTr="00571A17">
              <w:trPr>
                <w:trHeight w:val="315"/>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Клиент</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Муниципалитет </w:t>
                  </w:r>
                  <w:r w:rsidRPr="0003403D">
                    <w:rPr>
                      <w:szCs w:val="20"/>
                    </w:rPr>
                    <w:t>Гарни</w:t>
                  </w:r>
                  <w:r w:rsidRPr="0003403D">
                    <w:rPr>
                      <w:szCs w:val="20"/>
                      <w:lang w:val="hy-AM"/>
                    </w:rPr>
                    <w:t xml:space="preserve"> </w:t>
                  </w:r>
                </w:p>
              </w:tc>
            </w:tr>
            <w:tr w:rsidR="0003403D" w:rsidRPr="0003403D" w:rsidTr="00571A17">
              <w:trPr>
                <w:trHeight w:val="302"/>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Дизайн этап</w:t>
                  </w:r>
                </w:p>
              </w:tc>
              <w:tc>
                <w:tcPr>
                  <w:tcW w:w="6152" w:type="dxa"/>
                  <w:shd w:val="clear" w:color="auto" w:fill="auto"/>
                </w:tcPr>
                <w:p w:rsidR="0003403D" w:rsidRPr="0003403D" w:rsidRDefault="0003403D" w:rsidP="0003403D">
                  <w:pPr>
                    <w:rPr>
                      <w:szCs w:val="20"/>
                      <w:lang w:val="hy-AM"/>
                    </w:rPr>
                  </w:pPr>
                  <w:r w:rsidRPr="0003403D">
                    <w:rPr>
                      <w:szCs w:val="20"/>
                      <w:lang w:val="hy-AM"/>
                    </w:rPr>
                    <w:t>Работа проект</w:t>
                  </w:r>
                </w:p>
              </w:tc>
            </w:tr>
            <w:tr w:rsidR="0003403D" w:rsidRPr="0003403D" w:rsidTr="00571A17">
              <w:trPr>
                <w:trHeight w:val="605"/>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szCs w:val="20"/>
                      <w:lang w:val="hy-AM"/>
                    </w:rPr>
                    <w:t>Цель</w:t>
                  </w:r>
                </w:p>
              </w:tc>
              <w:tc>
                <w:tcPr>
                  <w:tcW w:w="6152" w:type="dxa"/>
                  <w:shd w:val="clear" w:color="auto" w:fill="auto"/>
                </w:tcPr>
                <w:p w:rsidR="0003403D" w:rsidRPr="0003403D" w:rsidRDefault="0003403D" w:rsidP="0003403D">
                  <w:pPr>
                    <w:rPr>
                      <w:szCs w:val="20"/>
                      <w:lang w:val="hy-AM"/>
                    </w:rPr>
                  </w:pPr>
                  <w:r w:rsidRPr="0003403D">
                    <w:rPr>
                      <w:szCs w:val="20"/>
                      <w:lang w:val="hy-AM"/>
                    </w:rPr>
                    <w:t>Работы по заливке асфальта и разметке асфальтовой дороги в поселках Гарни, Гегадир и Хацаван общины Гарни</w:t>
                  </w:r>
                </w:p>
              </w:tc>
            </w:tr>
            <w:tr w:rsidR="0003403D" w:rsidRPr="0003403D" w:rsidTr="00571A17">
              <w:trPr>
                <w:trHeight w:val="493"/>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2695" w:type="dxa"/>
                  <w:shd w:val="clear" w:color="auto" w:fill="auto"/>
                  <w:vAlign w:val="center"/>
                </w:tcPr>
                <w:p w:rsidR="0003403D" w:rsidRPr="0003403D" w:rsidRDefault="0003403D" w:rsidP="0003403D">
                  <w:pPr>
                    <w:rPr>
                      <w:szCs w:val="20"/>
                      <w:lang w:val="hy-AM"/>
                    </w:rPr>
                  </w:pPr>
                  <w:r w:rsidRPr="0003403D">
                    <w:rPr>
                      <w:b/>
                      <w:szCs w:val="20"/>
                      <w:lang w:val="hy-AM"/>
                    </w:rPr>
                    <w:t>Базовый уровень данные</w:t>
                  </w:r>
                  <w:r w:rsidRPr="0003403D">
                    <w:rPr>
                      <w:szCs w:val="20"/>
                      <w:lang w:val="hy-AM"/>
                    </w:rPr>
                    <w:t xml:space="preserve"> </w:t>
                  </w:r>
                </w:p>
              </w:tc>
              <w:tc>
                <w:tcPr>
                  <w:tcW w:w="6152" w:type="dxa"/>
                  <w:shd w:val="clear" w:color="auto" w:fill="auto"/>
                </w:tcPr>
                <w:p w:rsidR="0003403D" w:rsidRPr="0003403D" w:rsidRDefault="0003403D" w:rsidP="0003403D">
                  <w:pPr>
                    <w:rPr>
                      <w:szCs w:val="20"/>
                    </w:rPr>
                  </w:pPr>
                </w:p>
                <w:p w:rsidR="0003403D" w:rsidRPr="0003403D" w:rsidRDefault="0003403D" w:rsidP="0003403D">
                  <w:pPr>
                    <w:rPr>
                      <w:szCs w:val="20"/>
                      <w:lang w:val="hy-AM"/>
                    </w:rPr>
                  </w:pPr>
                </w:p>
              </w:tc>
            </w:tr>
            <w:tr w:rsidR="0003403D" w:rsidRPr="0003403D" w:rsidTr="00571A17">
              <w:trPr>
                <w:trHeight w:val="493"/>
              </w:trPr>
              <w:tc>
                <w:tcPr>
                  <w:tcW w:w="400" w:type="dxa"/>
                  <w:shd w:val="clear" w:color="auto" w:fill="auto"/>
                  <w:vAlign w:val="center"/>
                </w:tcPr>
                <w:p w:rsidR="0003403D" w:rsidRPr="0003403D" w:rsidRDefault="0003403D" w:rsidP="0003403D">
                  <w:pPr>
                    <w:numPr>
                      <w:ilvl w:val="0"/>
                      <w:numId w:val="35"/>
                    </w:numPr>
                    <w:rPr>
                      <w:szCs w:val="20"/>
                      <w:lang w:val="hy-AM"/>
                    </w:rPr>
                  </w:pPr>
                </w:p>
              </w:tc>
              <w:tc>
                <w:tcPr>
                  <w:tcW w:w="8847" w:type="dxa"/>
                  <w:gridSpan w:val="2"/>
                  <w:shd w:val="clear" w:color="auto" w:fill="auto"/>
                  <w:vAlign w:val="center"/>
                </w:tcPr>
                <w:p w:rsidR="0003403D" w:rsidRPr="0003403D" w:rsidRDefault="0003403D" w:rsidP="0003403D">
                  <w:pPr>
                    <w:rPr>
                      <w:b/>
                      <w:szCs w:val="20"/>
                      <w:lang w:val="hy-AM"/>
                    </w:rPr>
                  </w:pPr>
                  <w:r w:rsidRPr="0003403D">
                    <w:rPr>
                      <w:b/>
                      <w:szCs w:val="20"/>
                      <w:lang w:val="hy-AM"/>
                    </w:rPr>
                    <w:t>Исполнение при условии ( планируемой ) работы кратко описание</w:t>
                  </w:r>
                </w:p>
              </w:tc>
            </w:tr>
            <w:tr w:rsidR="0003403D" w:rsidRPr="0003403D" w:rsidTr="00571A17">
              <w:trPr>
                <w:trHeight w:val="493"/>
              </w:trPr>
              <w:tc>
                <w:tcPr>
                  <w:tcW w:w="400" w:type="dxa"/>
                  <w:shd w:val="clear" w:color="auto" w:fill="auto"/>
                  <w:vAlign w:val="center"/>
                </w:tcPr>
                <w:p w:rsidR="0003403D" w:rsidRPr="0003403D" w:rsidRDefault="0003403D" w:rsidP="0003403D">
                  <w:pPr>
                    <w:rPr>
                      <w:szCs w:val="20"/>
                      <w:lang w:val="hy-AM"/>
                    </w:rPr>
                  </w:pPr>
                </w:p>
              </w:tc>
              <w:tc>
                <w:tcPr>
                  <w:tcW w:w="2695" w:type="dxa"/>
                  <w:shd w:val="clear" w:color="auto" w:fill="auto"/>
                </w:tcPr>
                <w:p w:rsidR="0003403D" w:rsidRPr="0003403D" w:rsidRDefault="0003403D" w:rsidP="0003403D">
                  <w:pPr>
                    <w:rPr>
                      <w:b/>
                      <w:szCs w:val="20"/>
                      <w:lang w:val="hy-AM"/>
                    </w:rPr>
                  </w:pPr>
                  <w:r w:rsidRPr="0003403D">
                    <w:rPr>
                      <w:b/>
                      <w:szCs w:val="20"/>
                      <w:lang w:val="hy-AM"/>
                    </w:rPr>
                    <w:t>Г.Гегадир 5-й, 2-й, 7-й, 3-й</w:t>
                  </w:r>
                </w:p>
                <w:p w:rsidR="0003403D" w:rsidRPr="0003403D" w:rsidRDefault="0003403D" w:rsidP="0003403D">
                  <w:pPr>
                    <w:rPr>
                      <w:b/>
                      <w:szCs w:val="20"/>
                      <w:lang w:val="hy-AM"/>
                    </w:rPr>
                  </w:pPr>
                  <w:r w:rsidRPr="0003403D">
                    <w:rPr>
                      <w:b/>
                      <w:szCs w:val="20"/>
                      <w:lang w:val="hy-AM"/>
                    </w:rPr>
                    <w:t>Г.Хатсаван 1-я, 5-я, 6-я, 4-я ул. 1-й тупик, 3-я ул.</w:t>
                  </w:r>
                </w:p>
                <w:p w:rsidR="0003403D" w:rsidRPr="0003403D" w:rsidRDefault="0003403D" w:rsidP="0003403D">
                  <w:pPr>
                    <w:rPr>
                      <w:b/>
                      <w:szCs w:val="20"/>
                      <w:lang w:val="hy-AM"/>
                    </w:rPr>
                  </w:pPr>
                  <w:r w:rsidRPr="0003403D">
                    <w:rPr>
                      <w:b/>
                      <w:szCs w:val="20"/>
                      <w:lang w:val="hy-AM"/>
                    </w:rPr>
                    <w:t>Село Гарни Х.Абовян, В.Сароян, М.Маштоц, 1-й квартал, улицы Шаумяна, Ваагни, участок улицы Баграмяна и участок дороги, соединяющий район Гарни-Банаван</w:t>
                  </w:r>
                </w:p>
              </w:tc>
              <w:tc>
                <w:tcPr>
                  <w:tcW w:w="6152" w:type="dxa"/>
                  <w:shd w:val="clear" w:color="auto" w:fill="auto"/>
                </w:tcPr>
                <w:p w:rsidR="0003403D" w:rsidRPr="0003403D" w:rsidRDefault="0003403D" w:rsidP="0003403D">
                  <w:pPr>
                    <w:rPr>
                      <w:szCs w:val="20"/>
                      <w:lang w:val="hy-AM"/>
                    </w:rPr>
                  </w:pPr>
                  <w:r w:rsidRPr="0003403D">
                    <w:rPr>
                      <w:szCs w:val="20"/>
                      <w:lang w:val="hy-AM"/>
                    </w:rPr>
                    <w:t xml:space="preserve">   В селе Гегадир, на 5-й, 2-й, 7-й, 3-й улицах, работы по заливке асфальта проводились на площади 100 квадратных метров, в селе Хацаван работы по заливке асфальта проводились на площади 200 квадратных метров, в селе Гарни работы по заливке асфальта проводились на площади 1100 квадратных метров. На указанных улицах также была проведена разметка.</w:t>
                  </w:r>
                </w:p>
                <w:p w:rsidR="0003403D" w:rsidRPr="0003403D" w:rsidRDefault="0003403D" w:rsidP="0003403D">
                  <w:pPr>
                    <w:rPr>
                      <w:szCs w:val="20"/>
                      <w:lang w:val="hy-AM"/>
                    </w:rPr>
                  </w:pPr>
                </w:p>
              </w:tc>
            </w:tr>
          </w:tbl>
          <w:p w:rsidR="0003403D" w:rsidRPr="0003403D" w:rsidRDefault="0003403D" w:rsidP="0003403D">
            <w:pPr>
              <w:rPr>
                <w:szCs w:val="20"/>
                <w:lang w:val="hy-AM"/>
              </w:rPr>
            </w:pPr>
          </w:p>
        </w:tc>
      </w:tr>
      <w:bookmarkEnd w:id="4"/>
    </w:tbl>
    <w:p w:rsidR="0003403D" w:rsidRDefault="0003403D" w:rsidP="0003403D">
      <w:pPr>
        <w:rPr>
          <w:szCs w:val="20"/>
        </w:rPr>
      </w:pPr>
    </w:p>
    <w:p w:rsidR="0003403D" w:rsidRPr="0003403D" w:rsidRDefault="0003403D" w:rsidP="0003403D">
      <w:pPr>
        <w:rPr>
          <w:szCs w:val="20"/>
          <w:lang w:val="en-US"/>
        </w:rPr>
      </w:pPr>
    </w:p>
    <w:tbl>
      <w:tblPr>
        <w:tblpPr w:leftFromText="180" w:rightFromText="180" w:vertAnchor="text" w:horzAnchor="page" w:tblpX="973" w:tblpY="-719"/>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2693"/>
        <w:gridCol w:w="1006"/>
        <w:gridCol w:w="2113"/>
        <w:gridCol w:w="1286"/>
        <w:gridCol w:w="990"/>
        <w:gridCol w:w="1980"/>
        <w:gridCol w:w="90"/>
      </w:tblGrid>
      <w:tr w:rsidR="0003403D" w:rsidRPr="00032826" w:rsidTr="00571A17">
        <w:trPr>
          <w:trHeight w:val="1277"/>
        </w:trPr>
        <w:tc>
          <w:tcPr>
            <w:tcW w:w="570" w:type="dxa"/>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Н</w:t>
            </w:r>
          </w:p>
          <w:p w:rsidR="0003403D" w:rsidRPr="00032826" w:rsidRDefault="0003403D" w:rsidP="00571A17">
            <w:pPr>
              <w:jc w:val="center"/>
              <w:rPr>
                <w:rFonts w:ascii="GHEA Grapalat" w:eastAsia="Calibri" w:hAnsi="GHEA Grapalat"/>
              </w:rPr>
            </w:pPr>
          </w:p>
        </w:tc>
        <w:tc>
          <w:tcPr>
            <w:tcW w:w="3699" w:type="dxa"/>
            <w:gridSpan w:val="2"/>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Улицы имя</w:t>
            </w:r>
          </w:p>
        </w:tc>
        <w:tc>
          <w:tcPr>
            <w:tcW w:w="2113" w:type="dxa"/>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Работа описание</w:t>
            </w:r>
          </w:p>
        </w:tc>
        <w:tc>
          <w:tcPr>
            <w:tcW w:w="1286" w:type="dxa"/>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ind w:right="-105"/>
              <w:rPr>
                <w:rFonts w:ascii="GHEA Grapalat" w:eastAsia="Calibri" w:hAnsi="GHEA Grapalat"/>
                <w:b/>
                <w:i/>
              </w:rPr>
            </w:pPr>
            <w:r w:rsidRPr="00032826">
              <w:rPr>
                <w:rFonts w:ascii="GHEA Grapalat" w:eastAsia="Calibri" w:hAnsi="GHEA Grapalat"/>
                <w:b/>
                <w:i/>
              </w:rPr>
              <w:t xml:space="preserve">Планируется </w:t>
            </w:r>
            <w:r w:rsidRPr="00032826">
              <w:rPr>
                <w:rFonts w:ascii="GHEA Grapalat" w:eastAsia="Calibri" w:hAnsi="GHEA Grapalat"/>
                <w:b/>
                <w:i/>
                <w:lang w:val="hy-AM"/>
              </w:rPr>
              <w:t>выравнивание</w:t>
            </w:r>
            <w:r w:rsidRPr="00032826">
              <w:rPr>
                <w:rFonts w:ascii="GHEA Grapalat" w:eastAsia="Calibri" w:hAnsi="GHEA Grapalat"/>
                <w:b/>
                <w:i/>
              </w:rPr>
              <w:t xml:space="preserve"> объем</w:t>
            </w:r>
          </w:p>
        </w:tc>
        <w:tc>
          <w:tcPr>
            <w:tcW w:w="990" w:type="dxa"/>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b/>
                <w:i/>
                <w:lang w:val="hy-AM"/>
              </w:rPr>
            </w:pPr>
            <w:r w:rsidRPr="00032826">
              <w:rPr>
                <w:rFonts w:ascii="GHEA Grapalat" w:eastAsia="Calibri" w:hAnsi="GHEA Grapalat"/>
                <w:b/>
                <w:i/>
                <w:lang w:val="hy-AM"/>
              </w:rPr>
              <w:t>Длина улицы</w:t>
            </w:r>
          </w:p>
          <w:p w:rsidR="0003403D" w:rsidRPr="00032826" w:rsidRDefault="0003403D" w:rsidP="00571A17">
            <w:pPr>
              <w:jc w:val="center"/>
              <w:rPr>
                <w:rFonts w:ascii="GHEA Grapalat" w:eastAsia="Calibri" w:hAnsi="GHEA Grapalat"/>
                <w:b/>
                <w:i/>
              </w:rPr>
            </w:pP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03403D" w:rsidRPr="00032826" w:rsidRDefault="0003403D" w:rsidP="00571A17">
            <w:pPr>
              <w:jc w:val="center"/>
              <w:rPr>
                <w:rFonts w:ascii="GHEA Grapalat" w:eastAsia="Calibri" w:hAnsi="GHEA Grapalat"/>
                <w:b/>
                <w:i/>
              </w:rPr>
            </w:pPr>
            <w:r w:rsidRPr="00032826">
              <w:rPr>
                <w:rFonts w:ascii="GHEA Grapalat" w:eastAsia="Calibri" w:hAnsi="GHEA Grapalat"/>
                <w:b/>
                <w:i/>
              </w:rPr>
              <w:t xml:space="preserve"> крышка выполнение</w:t>
            </w:r>
          </w:p>
          <w:p w:rsidR="0003403D" w:rsidRPr="00032826" w:rsidRDefault="0003403D" w:rsidP="00571A17">
            <w:pPr>
              <w:jc w:val="center"/>
              <w:rPr>
                <w:rFonts w:ascii="GHEA Grapalat" w:eastAsia="Calibri" w:hAnsi="GHEA Grapalat"/>
                <w:b/>
                <w:i/>
              </w:rPr>
            </w:pPr>
          </w:p>
        </w:tc>
      </w:tr>
      <w:tr w:rsidR="0003403D" w:rsidRPr="00032826" w:rsidTr="00571A17">
        <w:trPr>
          <w:trHeight w:val="416"/>
        </w:trPr>
        <w:tc>
          <w:tcPr>
            <w:tcW w:w="10728" w:type="dxa"/>
            <w:gridSpan w:val="8"/>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b/>
                <w:i/>
              </w:rPr>
            </w:pPr>
            <w:r w:rsidRPr="00032826">
              <w:rPr>
                <w:rFonts w:ascii="GHEA Grapalat" w:eastAsia="Calibri" w:hAnsi="GHEA Grapalat"/>
                <w:b/>
                <w:i/>
              </w:rPr>
              <w:t xml:space="preserve"> выравнивание работает</w:t>
            </w:r>
          </w:p>
        </w:tc>
      </w:tr>
      <w:tr w:rsidR="0003403D" w:rsidRPr="00032826" w:rsidTr="00571A17">
        <w:trPr>
          <w:trHeight w:val="430"/>
        </w:trPr>
        <w:tc>
          <w:tcPr>
            <w:tcW w:w="10728" w:type="dxa"/>
            <w:gridSpan w:val="8"/>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b/>
                <w:i/>
                <w:lang w:val="hy-AM"/>
              </w:rPr>
            </w:pPr>
            <w:r w:rsidRPr="00032826">
              <w:rPr>
                <w:rFonts w:ascii="GHEA Grapalat" w:eastAsia="Calibri" w:hAnsi="GHEA Grapalat"/>
                <w:b/>
                <w:i/>
                <w:lang w:val="hy-AM"/>
              </w:rPr>
              <w:t>Гарни</w:t>
            </w:r>
            <w:r w:rsidRPr="00032826">
              <w:rPr>
                <w:rFonts w:ascii="GHEA Grapalat" w:eastAsia="Calibri" w:hAnsi="GHEA Grapalat"/>
                <w:b/>
                <w:i/>
              </w:rPr>
              <w:t xml:space="preserve"> сообщество </w:t>
            </w:r>
            <w:r w:rsidRPr="00032826">
              <w:rPr>
                <w:rFonts w:ascii="GHEA Grapalat" w:eastAsia="Calibri" w:hAnsi="GHEA Grapalat"/>
                <w:b/>
                <w:i/>
                <w:lang w:val="hy-AM"/>
              </w:rPr>
              <w:t>деревня Гарни</w:t>
            </w:r>
            <w:r w:rsidRPr="00032826">
              <w:rPr>
                <w:rFonts w:ascii="GHEA Grapalat" w:eastAsia="Calibri" w:hAnsi="GHEA Grapalat"/>
                <w:b/>
                <w:i/>
              </w:rPr>
              <w:t xml:space="preserve"> </w:t>
            </w:r>
          </w:p>
        </w:tc>
      </w:tr>
      <w:tr w:rsidR="0003403D" w:rsidRPr="00032826" w:rsidTr="00571A17">
        <w:trPr>
          <w:trHeight w:val="1134"/>
        </w:trPr>
        <w:tc>
          <w:tcPr>
            <w:tcW w:w="570" w:type="dxa"/>
            <w:vMerge w:val="restart"/>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1</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Налбандяна</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850м</w:t>
            </w:r>
          </w:p>
        </w:tc>
        <w:tc>
          <w:tcPr>
            <w:tcW w:w="2070"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6"/>
          <w:wAfter w:w="7465" w:type="dxa"/>
          <w:trHeight w:val="509"/>
        </w:trPr>
        <w:tc>
          <w:tcPr>
            <w:tcW w:w="570" w:type="dxa"/>
            <w:vMerge/>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3403D" w:rsidRPr="00032826" w:rsidRDefault="0003403D" w:rsidP="00571A17">
            <w:pPr>
              <w:rPr>
                <w:rFonts w:ascii="GHEA Grapalat" w:eastAsia="Calibri" w:hAnsi="GHEA Grapalat"/>
              </w:rPr>
            </w:pPr>
          </w:p>
        </w:tc>
      </w:tr>
      <w:tr w:rsidR="0003403D" w:rsidRPr="00032826" w:rsidTr="00571A17">
        <w:trPr>
          <w:gridAfter w:val="1"/>
          <w:wAfter w:w="90" w:type="dxa"/>
          <w:trHeight w:val="1148"/>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2</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Улицы П. Севака и Шираза</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3</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Дзорский район 2</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rPr>
                <w:rFonts w:ascii="GHEA Grapalat" w:eastAsia="Calibri" w:hAnsi="GHEA Grapalat"/>
                <w:lang w:val="hy-AM"/>
              </w:rPr>
            </w:pPr>
            <w:r w:rsidRPr="00032826">
              <w:rPr>
                <w:rFonts w:ascii="GHEA Grapalat" w:eastAsia="Calibri" w:hAnsi="GHEA Grapalat"/>
                <w:lang w:val="hy-AM"/>
              </w:rPr>
              <w:t>12000 кв.м.</w:t>
            </w:r>
          </w:p>
        </w:tc>
        <w:tc>
          <w:tcPr>
            <w:tcW w:w="99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lang w:val="hy-AM"/>
              </w:rPr>
              <w:t xml:space="preserve">2500 </w:t>
            </w:r>
            <w:r w:rsidRPr="00032826">
              <w:rPr>
                <w:rFonts w:ascii="GHEA Grapalat" w:eastAsia="Calibri" w:hAnsi="GHEA Grapalat"/>
              </w:rPr>
              <w:t>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До 5 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lastRenderedPageBreak/>
              <w:t>4</w:t>
            </w:r>
          </w:p>
        </w:tc>
        <w:tc>
          <w:tcPr>
            <w:tcW w:w="2693"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Айгестан</w:t>
            </w:r>
          </w:p>
        </w:tc>
        <w:tc>
          <w:tcPr>
            <w:tcW w:w="3119" w:type="dxa"/>
            <w:gridSpan w:val="2"/>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3000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500м</w:t>
            </w:r>
          </w:p>
        </w:tc>
        <w:tc>
          <w:tcPr>
            <w:tcW w:w="1980" w:type="dxa"/>
            <w:tcBorders>
              <w:top w:val="single" w:sz="4" w:space="0" w:color="auto"/>
              <w:left w:val="single" w:sz="4" w:space="0" w:color="auto"/>
              <w:bottom w:val="single" w:sz="4" w:space="0" w:color="auto"/>
              <w:right w:val="single" w:sz="4" w:space="0" w:color="auto"/>
            </w:tcBorders>
            <w:hideMark/>
          </w:tcPr>
          <w:p w:rsidR="0003403D" w:rsidRPr="00032826" w:rsidRDefault="0003403D" w:rsidP="00571A17">
            <w:pPr>
              <w:jc w:val="center"/>
              <w:rPr>
                <w:rFonts w:ascii="GHEA Grapalat" w:eastAsia="Calibri" w:hAnsi="GHEA Grapalat"/>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5</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4-я и 5-я улицы</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6</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Улица Чаренца</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1000 </w:t>
            </w:r>
            <w:r w:rsidRPr="00032826">
              <w:rPr>
                <w:rFonts w:ascii="GHEA Grapalat" w:eastAsia="Calibri" w:hAnsi="GHEA Grapalat"/>
                <w:lang w:val="hy-AM"/>
              </w:rPr>
              <w:t>квадратных метров</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170м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7</w:t>
            </w: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ул. З.Андраника</w:t>
            </w: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выравнивание дороги, засыпка грунтом, выравнивание дороги</w:t>
            </w: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4000 кв.м.</w:t>
            </w: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800м</w:t>
            </w: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rPr>
              <w:t xml:space="preserve">До </w:t>
            </w:r>
            <w:r w:rsidRPr="00032826">
              <w:rPr>
                <w:rFonts w:ascii="GHEA Grapalat" w:eastAsia="Calibri" w:hAnsi="GHEA Grapalat"/>
                <w:lang w:val="hy-AM"/>
              </w:rPr>
              <w:t xml:space="preserve">5 </w:t>
            </w:r>
            <w:r w:rsidRPr="00032826">
              <w:rPr>
                <w:rFonts w:ascii="GHEA Grapalat" w:eastAsia="Calibri" w:hAnsi="GHEA Grapalat"/>
              </w:rPr>
              <w:t>см</w:t>
            </w:r>
          </w:p>
        </w:tc>
      </w:tr>
      <w:tr w:rsidR="0003403D" w:rsidRPr="00032826" w:rsidTr="00571A17">
        <w:trPr>
          <w:gridAfter w:val="1"/>
          <w:wAfter w:w="90" w:type="dxa"/>
          <w:trHeight w:val="1134"/>
        </w:trPr>
        <w:tc>
          <w:tcPr>
            <w:tcW w:w="57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2693"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3119" w:type="dxa"/>
            <w:gridSpan w:val="2"/>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1286"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99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lang w:val="hy-AM"/>
              </w:rPr>
            </w:pPr>
          </w:p>
        </w:tc>
        <w:tc>
          <w:tcPr>
            <w:tcW w:w="1980" w:type="dxa"/>
            <w:tcBorders>
              <w:top w:val="single" w:sz="4" w:space="0" w:color="auto"/>
              <w:left w:val="single" w:sz="4" w:space="0" w:color="auto"/>
              <w:bottom w:val="single" w:sz="4" w:space="0" w:color="auto"/>
              <w:right w:val="single" w:sz="4" w:space="0" w:color="auto"/>
            </w:tcBorders>
          </w:tcPr>
          <w:p w:rsidR="0003403D" w:rsidRPr="00032826" w:rsidRDefault="0003403D" w:rsidP="00571A17">
            <w:pPr>
              <w:jc w:val="center"/>
              <w:rPr>
                <w:rFonts w:ascii="GHEA Grapalat" w:eastAsia="Calibri" w:hAnsi="GHEA Grapalat"/>
              </w:rPr>
            </w:pPr>
          </w:p>
        </w:tc>
      </w:tr>
    </w:tbl>
    <w:p w:rsidR="0003403D" w:rsidRDefault="0003403D" w:rsidP="0003403D">
      <w:pPr>
        <w:rPr>
          <w:szCs w:val="20"/>
        </w:rPr>
      </w:pPr>
    </w:p>
    <w:p w:rsidR="0003403D" w:rsidRPr="00032826" w:rsidRDefault="0003403D" w:rsidP="0003403D">
      <w:pPr>
        <w:spacing w:before="240"/>
        <w:rPr>
          <w:rFonts w:ascii="GHEA Grapalat" w:eastAsia="Calibri" w:hAnsi="GHEA Grapalat" w:cs="Arial"/>
          <w:b/>
          <w:lang w:val="hy-AM"/>
        </w:rPr>
      </w:pPr>
      <w:r w:rsidRPr="00032826">
        <w:rPr>
          <w:rFonts w:ascii="GHEA Grapalat" w:eastAsia="Calibri" w:hAnsi="GHEA Grapalat" w:cs="Arial"/>
          <w:b/>
          <w:lang w:val="hy-AM"/>
        </w:rPr>
        <w:t>Завершенный</w:t>
      </w:r>
      <w:r w:rsidRPr="00032826">
        <w:rPr>
          <w:rFonts w:ascii="GHEA Grapalat" w:eastAsia="Calibri" w:hAnsi="GHEA Grapalat"/>
          <w:b/>
          <w:lang w:val="hy-AM"/>
        </w:rPr>
        <w:t xml:space="preserve"> </w:t>
      </w:r>
      <w:r w:rsidRPr="00032826">
        <w:rPr>
          <w:rFonts w:ascii="GHEA Grapalat" w:eastAsia="Calibri" w:hAnsi="GHEA Grapalat" w:cs="Arial"/>
          <w:b/>
          <w:lang w:val="hy-AM"/>
        </w:rPr>
        <w:t>проект</w:t>
      </w:r>
      <w:r w:rsidRPr="00032826">
        <w:rPr>
          <w:rFonts w:ascii="GHEA Grapalat" w:eastAsia="Calibri" w:hAnsi="GHEA Grapalat"/>
          <w:b/>
          <w:lang w:val="hy-AM"/>
        </w:rPr>
        <w:t xml:space="preserve"> </w:t>
      </w:r>
      <w:r w:rsidRPr="00032826">
        <w:rPr>
          <w:rFonts w:ascii="GHEA Grapalat" w:eastAsia="Calibri" w:hAnsi="GHEA Grapalat" w:cs="Arial"/>
          <w:b/>
          <w:lang w:val="hy-AM"/>
        </w:rPr>
        <w:t>быть представленным</w:t>
      </w:r>
      <w:r w:rsidRPr="00032826">
        <w:rPr>
          <w:rFonts w:ascii="GHEA Grapalat" w:eastAsia="Calibri" w:hAnsi="GHEA Grapalat"/>
          <w:b/>
          <w:lang w:val="hy-AM"/>
        </w:rPr>
        <w:t xml:space="preserve"> </w:t>
      </w:r>
      <w:r w:rsidRPr="00032826">
        <w:rPr>
          <w:rFonts w:ascii="GHEA Grapalat" w:eastAsia="Calibri" w:hAnsi="GHEA Grapalat" w:cs="Arial"/>
          <w:b/>
          <w:lang w:val="hy-AM"/>
        </w:rPr>
        <w:t>является</w:t>
      </w:r>
      <w:r w:rsidRPr="00032826">
        <w:rPr>
          <w:rFonts w:ascii="GHEA Grapalat" w:eastAsia="Calibri" w:hAnsi="GHEA Grapalat"/>
          <w:b/>
          <w:lang w:val="hy-AM"/>
        </w:rPr>
        <w:t xml:space="preserve"> </w:t>
      </w:r>
      <w:r w:rsidRPr="00032826">
        <w:rPr>
          <w:rFonts w:ascii="GHEA Grapalat" w:eastAsia="Calibri" w:hAnsi="GHEA Grapalat" w:cs="Arial"/>
          <w:b/>
          <w:lang w:val="hy-AM"/>
        </w:rPr>
        <w:t>клиенту</w:t>
      </w:r>
      <w:r w:rsidRPr="00032826">
        <w:rPr>
          <w:rFonts w:ascii="GHEA Grapalat" w:eastAsia="Calibri" w:hAnsi="GHEA Grapalat"/>
          <w:b/>
          <w:lang w:val="hy-AM"/>
        </w:rPr>
        <w:t xml:space="preserve"> </w:t>
      </w:r>
      <w:r w:rsidRPr="00032826">
        <w:rPr>
          <w:rFonts w:ascii="GHEA Grapalat" w:eastAsia="Calibri" w:hAnsi="GHEA Grapalat" w:cs="Arial"/>
          <w:b/>
          <w:lang w:val="hy-AM"/>
        </w:rPr>
        <w:t>ниже</w:t>
      </w:r>
      <w:r w:rsidRPr="00032826">
        <w:rPr>
          <w:rFonts w:ascii="GHEA Grapalat" w:eastAsia="Calibri" w:hAnsi="GHEA Grapalat"/>
          <w:b/>
          <w:lang w:val="hy-AM"/>
        </w:rPr>
        <w:t xml:space="preserve"> </w:t>
      </w:r>
      <w:r w:rsidRPr="00032826">
        <w:rPr>
          <w:rFonts w:ascii="GHEA Grapalat" w:eastAsia="Calibri" w:hAnsi="GHEA Grapalat" w:cs="Arial"/>
          <w:b/>
          <w:lang w:val="hy-AM"/>
        </w:rPr>
        <w:t>представлено</w:t>
      </w:r>
      <w:r w:rsidRPr="00032826">
        <w:rPr>
          <w:rFonts w:ascii="GHEA Grapalat" w:eastAsia="Calibri" w:hAnsi="GHEA Grapalat"/>
          <w:b/>
          <w:lang w:val="hy-AM"/>
        </w:rPr>
        <w:t xml:space="preserve"> </w:t>
      </w:r>
      <w:r w:rsidRPr="00032826">
        <w:rPr>
          <w:rFonts w:ascii="GHEA Grapalat" w:eastAsia="Calibri" w:hAnsi="GHEA Grapalat" w:cs="Arial"/>
          <w:b/>
          <w:lang w:val="hy-AM"/>
        </w:rPr>
        <w:t>в количествах:</w:t>
      </w:r>
    </w:p>
    <w:tbl>
      <w:tblPr>
        <w:tblW w:w="900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561"/>
        <w:gridCol w:w="699"/>
        <w:gridCol w:w="4036"/>
        <w:gridCol w:w="1994"/>
      </w:tblGrid>
      <w:tr w:rsidR="0003403D" w:rsidRPr="00032826" w:rsidTr="00571A17">
        <w:trPr>
          <w:trHeight w:val="415"/>
        </w:trPr>
        <w:tc>
          <w:tcPr>
            <w:tcW w:w="1710"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Книга</w:t>
            </w:r>
          </w:p>
        </w:tc>
        <w:tc>
          <w:tcPr>
            <w:tcW w:w="1260" w:type="dxa"/>
            <w:gridSpan w:val="2"/>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Нейминг</w:t>
            </w:r>
          </w:p>
        </w:tc>
        <w:tc>
          <w:tcPr>
            <w:tcW w:w="4036"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cs="Arial"/>
                <w:lang w:val="hy-AM"/>
              </w:rPr>
              <w:t>Содержание</w:t>
            </w:r>
          </w:p>
        </w:tc>
        <w:tc>
          <w:tcPr>
            <w:tcW w:w="1994" w:type="dxa"/>
            <w:shd w:val="clear" w:color="auto" w:fill="auto"/>
          </w:tcPr>
          <w:p w:rsidR="0003403D" w:rsidRPr="00032826" w:rsidRDefault="0003403D" w:rsidP="00571A17">
            <w:pPr>
              <w:jc w:val="center"/>
              <w:rPr>
                <w:rFonts w:ascii="GHEA Grapalat" w:eastAsia="Calibri" w:hAnsi="GHEA Grapalat"/>
              </w:rPr>
            </w:pPr>
            <w:r w:rsidRPr="00032826">
              <w:rPr>
                <w:rFonts w:ascii="GHEA Grapalat" w:eastAsia="Calibri" w:hAnsi="GHEA Grapalat" w:cs="Arial"/>
                <w:lang w:val="hy-AM"/>
              </w:rPr>
              <w:t xml:space="preserve">Номер: </w:t>
            </w:r>
            <w:r w:rsidRPr="00032826">
              <w:rPr>
                <w:rFonts w:ascii="GHEA Grapalat" w:eastAsia="Calibri" w:hAnsi="GHEA Grapalat" w:cs="Arial"/>
              </w:rPr>
              <w:t>Армянский</w:t>
            </w:r>
          </w:p>
        </w:tc>
      </w:tr>
      <w:tr w:rsidR="0003403D" w:rsidRPr="00032826" w:rsidTr="00571A17">
        <w:trPr>
          <w:trHeight w:val="112"/>
        </w:trPr>
        <w:tc>
          <w:tcPr>
            <w:tcW w:w="1710" w:type="dxa"/>
            <w:shd w:val="clear" w:color="auto" w:fill="auto"/>
          </w:tcPr>
          <w:p w:rsidR="0003403D" w:rsidRPr="00032826" w:rsidRDefault="0003403D" w:rsidP="00571A17">
            <w:pPr>
              <w:ind w:left="-959" w:firstLine="959"/>
              <w:rPr>
                <w:rFonts w:ascii="GHEA Grapalat" w:eastAsia="Calibri" w:hAnsi="GHEA Grapalat"/>
              </w:rPr>
            </w:pPr>
            <w:r w:rsidRPr="00032826">
              <w:rPr>
                <w:rFonts w:ascii="GHEA Grapalat" w:eastAsia="Calibri" w:hAnsi="GHEA Grapalat" w:cs="Arial"/>
              </w:rPr>
              <w:t xml:space="preserve">Книга </w:t>
            </w:r>
            <w:r w:rsidRPr="00032826">
              <w:rPr>
                <w:rFonts w:ascii="GHEA Grapalat" w:eastAsia="Calibri" w:hAnsi="GHEA Grapalat"/>
              </w:rPr>
              <w:t>-1</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Пояснительная</w:t>
            </w:r>
            <w:r w:rsidRPr="00032826">
              <w:rPr>
                <w:rFonts w:ascii="GHEA Grapalat" w:eastAsia="Calibri" w:hAnsi="GHEA Grapalat"/>
              </w:rPr>
              <w:t xml:space="preserve"> </w:t>
            </w:r>
            <w:r w:rsidRPr="00032826">
              <w:rPr>
                <w:rFonts w:ascii="GHEA Grapalat" w:eastAsia="Calibri" w:hAnsi="GHEA Grapalat" w:cs="Arial"/>
              </w:rPr>
              <w:t>часть</w:t>
            </w:r>
          </w:p>
        </w:tc>
        <w:tc>
          <w:tcPr>
            <w:tcW w:w="4036" w:type="dxa"/>
            <w:shd w:val="clear" w:color="auto" w:fill="auto"/>
          </w:tcPr>
          <w:p w:rsidR="0003403D" w:rsidRPr="00277CA9" w:rsidRDefault="0003403D" w:rsidP="00571A17">
            <w:pPr>
              <w:rPr>
                <w:rFonts w:ascii="GHEA Grapalat" w:eastAsia="Calibri" w:hAnsi="GHEA Grapalat"/>
                <w:lang w:val="hy-AM"/>
              </w:rPr>
            </w:pPr>
            <w:r w:rsidRPr="00032826">
              <w:rPr>
                <w:rFonts w:ascii="GHEA Grapalat" w:eastAsia="Calibri" w:hAnsi="GHEA Grapalat" w:cs="Arial"/>
              </w:rPr>
              <w:t xml:space="preserve">Объяснение </w:t>
            </w:r>
            <w:r w:rsidRPr="00032826">
              <w:rPr>
                <w:rFonts w:ascii="GHEA Grapalat" w:eastAsia="Calibri" w:hAnsi="GHEA Grapalat"/>
              </w:rPr>
              <w:t xml:space="preserve">, </w:t>
            </w:r>
            <w:r w:rsidRPr="00032826">
              <w:rPr>
                <w:rFonts w:ascii="GHEA Grapalat" w:eastAsia="Calibri" w:hAnsi="GHEA Grapalat" w:cs="Arial"/>
              </w:rPr>
              <w:t xml:space="preserve">расчеты </w:t>
            </w:r>
            <w:r w:rsidRPr="00032826">
              <w:rPr>
                <w:rFonts w:ascii="GHEA Grapalat" w:eastAsia="Calibri" w:hAnsi="GHEA Grapalat"/>
              </w:rPr>
              <w:t xml:space="preserve">, </w:t>
            </w:r>
            <w:r w:rsidRPr="00032826">
              <w:rPr>
                <w:rFonts w:ascii="GHEA Grapalat" w:eastAsia="Calibri" w:hAnsi="GHEA Grapalat" w:cs="Arial"/>
              </w:rPr>
              <w:t xml:space="preserve">анализы </w:t>
            </w:r>
            <w:r w:rsidRPr="00032826">
              <w:rPr>
                <w:rFonts w:ascii="GHEA Grapalat" w:eastAsia="Calibri" w:hAnsi="GHEA Grapalat"/>
              </w:rPr>
              <w:t xml:space="preserve">, </w:t>
            </w:r>
            <w:r w:rsidRPr="00032826">
              <w:rPr>
                <w:rFonts w:ascii="GHEA Grapalat" w:eastAsia="Calibri" w:hAnsi="GHEA Grapalat"/>
                <w:lang w:val="hy-AM"/>
              </w:rPr>
              <w:t>описания мер по снижению экологического риска,</w:t>
            </w:r>
            <w:r w:rsidRPr="00032826">
              <w:rPr>
                <w:rFonts w:ascii="GHEA Grapalat" w:eastAsia="Calibri" w:hAnsi="GHEA Grapalat"/>
              </w:rPr>
              <w:t xml:space="preserve"> </w:t>
            </w:r>
            <w:r w:rsidRPr="00032826">
              <w:rPr>
                <w:rFonts w:ascii="GHEA Grapalat" w:eastAsia="Calibri" w:hAnsi="GHEA Grapalat" w:cs="Arial"/>
              </w:rPr>
              <w:t>базовый уровень</w:t>
            </w:r>
            <w:r w:rsidRPr="00032826">
              <w:rPr>
                <w:rFonts w:ascii="GHEA Grapalat" w:eastAsia="Calibri" w:hAnsi="GHEA Grapalat"/>
              </w:rPr>
              <w:t xml:space="preserve"> </w:t>
            </w:r>
            <w:r w:rsidRPr="00032826">
              <w:rPr>
                <w:rFonts w:ascii="GHEA Grapalat" w:eastAsia="Calibri" w:hAnsi="GHEA Grapalat" w:cs="Arial"/>
              </w:rPr>
              <w:t>данные</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gridAfter w:val="3"/>
          <w:wAfter w:w="6729" w:type="dxa"/>
          <w:trHeight w:val="112"/>
        </w:trPr>
        <w:tc>
          <w:tcPr>
            <w:tcW w:w="2271" w:type="dxa"/>
            <w:gridSpan w:val="2"/>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112"/>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t xml:space="preserve">Книга </w:t>
            </w:r>
            <w:r w:rsidRPr="00032826">
              <w:rPr>
                <w:rFonts w:ascii="GHEA Grapalat" w:eastAsia="Calibri" w:hAnsi="GHEA Grapalat"/>
              </w:rPr>
              <w:t xml:space="preserve">- </w:t>
            </w:r>
            <w:r>
              <w:rPr>
                <w:rFonts w:ascii="GHEA Grapalat" w:eastAsia="Calibri" w:hAnsi="GHEA Grapalat"/>
                <w:lang w:val="hy-AM"/>
              </w:rPr>
              <w:t>2</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lang w:val="hy-AM"/>
              </w:rPr>
              <w:t>Работа</w:t>
            </w:r>
            <w:r w:rsidRPr="00032826">
              <w:rPr>
                <w:rFonts w:ascii="GHEA Grapalat" w:eastAsia="Calibri" w:hAnsi="GHEA Grapalat"/>
                <w:lang w:val="hy-AM"/>
              </w:rPr>
              <w:t xml:space="preserve"> </w:t>
            </w:r>
            <w:r w:rsidRPr="00032826">
              <w:rPr>
                <w:rFonts w:ascii="GHEA Grapalat" w:eastAsia="Calibri" w:hAnsi="GHEA Grapalat" w:cs="Arial"/>
                <w:lang w:val="hy-AM"/>
              </w:rPr>
              <w:t>объемы</w:t>
            </w:r>
            <w:r w:rsidRPr="00032826">
              <w:rPr>
                <w:rFonts w:ascii="GHEA Grapalat" w:eastAsia="Calibri" w:hAnsi="GHEA Grapalat"/>
                <w:lang w:val="hy-AM"/>
              </w:rPr>
              <w:t xml:space="preserve"> </w:t>
            </w:r>
            <w:r w:rsidRPr="00032826">
              <w:rPr>
                <w:rFonts w:ascii="GHEA Grapalat" w:eastAsia="Calibri" w:hAnsi="GHEA Grapalat" w:cs="Arial"/>
                <w:lang w:val="hy-AM"/>
              </w:rPr>
              <w:t>краткое содержание</w:t>
            </w:r>
          </w:p>
        </w:tc>
        <w:tc>
          <w:tcPr>
            <w:tcW w:w="4036" w:type="dxa"/>
            <w:shd w:val="clear" w:color="auto" w:fill="auto"/>
          </w:tcPr>
          <w:p w:rsidR="0003403D" w:rsidRPr="00032826" w:rsidRDefault="0003403D" w:rsidP="00571A17">
            <w:pPr>
              <w:rPr>
                <w:rFonts w:ascii="GHEA Grapalat" w:eastAsia="Calibri" w:hAnsi="GHEA Grapalat" w:cs="Arial"/>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объемы</w:t>
            </w:r>
            <w:r w:rsidRPr="00032826">
              <w:rPr>
                <w:rFonts w:ascii="GHEA Grapalat" w:eastAsia="Calibri" w:hAnsi="GHEA Grapalat"/>
              </w:rPr>
              <w:t xml:space="preserve"> </w:t>
            </w:r>
            <w:r w:rsidRPr="00032826">
              <w:rPr>
                <w:rFonts w:ascii="GHEA Grapalat" w:eastAsia="Calibri" w:hAnsi="GHEA Grapalat" w:cs="Arial"/>
              </w:rPr>
              <w:t>больше деталей</w:t>
            </w:r>
            <w:r w:rsidRPr="00032826">
              <w:rPr>
                <w:rFonts w:ascii="GHEA Grapalat" w:eastAsia="Calibri" w:hAnsi="GHEA Grapalat"/>
              </w:rPr>
              <w:t xml:space="preserve"> </w:t>
            </w:r>
            <w:r w:rsidRPr="00032826">
              <w:rPr>
                <w:rFonts w:ascii="GHEA Grapalat" w:eastAsia="Calibri" w:hAnsi="GHEA Grapalat" w:cs="Arial"/>
              </w:rPr>
              <w:t xml:space="preserve">с описанием </w:t>
            </w:r>
            <w:r w:rsidRPr="00032826">
              <w:rPr>
                <w:rFonts w:ascii="GHEA Grapalat" w:eastAsia="Calibri" w:hAnsi="GHEA Grapalat"/>
              </w:rPr>
              <w:t xml:space="preserve">, </w:t>
            </w:r>
            <w:r w:rsidRPr="00032826">
              <w:rPr>
                <w:rFonts w:ascii="GHEA Grapalat" w:eastAsia="Calibri" w:hAnsi="GHEA Grapalat" w:cs="Arial"/>
              </w:rPr>
              <w:t>томами</w:t>
            </w:r>
            <w:r w:rsidRPr="00032826">
              <w:rPr>
                <w:rFonts w:ascii="GHEA Grapalat" w:eastAsia="Calibri" w:hAnsi="GHEA Grapalat"/>
              </w:rPr>
              <w:t xml:space="preserve"> </w:t>
            </w:r>
            <w:r w:rsidRPr="00032826">
              <w:rPr>
                <w:rFonts w:ascii="GHEA Grapalat" w:eastAsia="Calibri" w:hAnsi="GHEA Grapalat" w:cs="Arial"/>
              </w:rPr>
              <w:t xml:space="preserve">в количествах </w:t>
            </w:r>
            <w:r w:rsidRPr="00032826">
              <w:rPr>
                <w:rFonts w:ascii="GHEA Grapalat" w:eastAsia="Calibri" w:hAnsi="GHEA Grapalat"/>
              </w:rPr>
              <w:t xml:space="preserve">, </w:t>
            </w:r>
            <w:r w:rsidRPr="00032826">
              <w:rPr>
                <w:rFonts w:ascii="GHEA Grapalat" w:eastAsia="Calibri" w:hAnsi="GHEA Grapalat" w:cs="Arial"/>
              </w:rPr>
              <w:t>единицах</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общий</w:t>
            </w:r>
            <w:r w:rsidRPr="00032826">
              <w:rPr>
                <w:rFonts w:ascii="GHEA Grapalat" w:eastAsia="Calibri" w:hAnsi="GHEA Grapalat"/>
              </w:rPr>
              <w:t xml:space="preserve"> </w:t>
            </w:r>
            <w:r w:rsidRPr="00032826">
              <w:rPr>
                <w:rFonts w:ascii="GHEA Grapalat" w:eastAsia="Calibri" w:hAnsi="GHEA Grapalat" w:cs="Arial"/>
              </w:rPr>
              <w:t>цены</w:t>
            </w:r>
            <w:r w:rsidRPr="00032826">
              <w:rPr>
                <w:rFonts w:ascii="GHEA Grapalat" w:eastAsia="Calibri" w:hAnsi="GHEA Grapalat"/>
              </w:rPr>
              <w:t xml:space="preserve"> </w:t>
            </w:r>
            <w:r w:rsidRPr="00032826">
              <w:rPr>
                <w:rFonts w:ascii="GHEA Grapalat" w:eastAsia="Calibri" w:hAnsi="GHEA Grapalat" w:cs="Arial"/>
              </w:rPr>
              <w:t>заполненный</w:t>
            </w:r>
            <w:r w:rsidRPr="00032826">
              <w:rPr>
                <w:rFonts w:ascii="GHEA Grapalat" w:eastAsia="Calibri" w:hAnsi="GHEA Grapalat"/>
              </w:rPr>
              <w:t xml:space="preserve"> </w:t>
            </w:r>
            <w:r w:rsidRPr="00032826">
              <w:rPr>
                <w:rFonts w:ascii="GHEA Grapalat" w:eastAsia="Calibri" w:hAnsi="GHEA Grapalat" w:cs="Arial"/>
              </w:rPr>
              <w:t xml:space="preserve">с колоннами </w:t>
            </w:r>
            <w:r w:rsidRPr="00032826">
              <w:rPr>
                <w:rFonts w:ascii="GHEA Grapalat" w:eastAsia="Calibri" w:hAnsi="GHEA Grapalat" w:cs="Arial"/>
                <w:lang w:val="hy-AM"/>
              </w:rPr>
              <w:t>.</w:t>
            </w:r>
          </w:p>
          <w:p w:rsidR="0003403D" w:rsidRPr="00032826" w:rsidRDefault="0003403D" w:rsidP="00571A17">
            <w:pPr>
              <w:rPr>
                <w:rFonts w:ascii="GHEA Grapalat" w:eastAsia="Calibri" w:hAnsi="GHEA Grapalat"/>
              </w:rPr>
            </w:pPr>
            <w:r w:rsidRPr="00032826">
              <w:rPr>
                <w:rFonts w:ascii="GHEA Grapalat" w:eastAsia="Calibri" w:hAnsi="GHEA Grapalat"/>
              </w:rPr>
              <w:t>1. Смета объемов работ, в которой указаны объемы и цены за единицу всех включенных работ, включая все косвенные расходы, за исключением прибыли и НДС. Прибыль и НДС должны быть указаны в конце сметы объемов работ.</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2878"/>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lastRenderedPageBreak/>
              <w:t xml:space="preserve">Книга </w:t>
            </w:r>
            <w:r w:rsidRPr="00032826">
              <w:rPr>
                <w:rFonts w:ascii="GHEA Grapalat" w:eastAsia="Calibri" w:hAnsi="GHEA Grapalat"/>
              </w:rPr>
              <w:t xml:space="preserve">- </w:t>
            </w:r>
            <w:r>
              <w:rPr>
                <w:rFonts w:ascii="GHEA Grapalat" w:eastAsia="Calibri" w:hAnsi="GHEA Grapalat"/>
                <w:lang w:val="hy-AM"/>
              </w:rPr>
              <w:t>3</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организация</w:t>
            </w:r>
          </w:p>
        </w:tc>
        <w:tc>
          <w:tcPr>
            <w:tcW w:w="4036" w:type="dxa"/>
            <w:shd w:val="clear" w:color="auto" w:fill="auto"/>
          </w:tcPr>
          <w:p w:rsidR="0003403D" w:rsidRPr="00032826" w:rsidRDefault="0003403D" w:rsidP="00571A17">
            <w:pPr>
              <w:rPr>
                <w:rFonts w:ascii="GHEA Grapalat" w:eastAsia="Calibri" w:hAnsi="GHEA Grapalat"/>
                <w:lang w:val="hy-AM"/>
              </w:rPr>
            </w:pP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организация</w:t>
            </w:r>
            <w:r w:rsidRPr="00032826">
              <w:rPr>
                <w:rFonts w:ascii="GHEA Grapalat" w:eastAsia="Calibri" w:hAnsi="GHEA Grapalat"/>
              </w:rPr>
              <w:t xml:space="preserve"> </w:t>
            </w:r>
            <w:r w:rsidRPr="00032826">
              <w:rPr>
                <w:rFonts w:ascii="GHEA Grapalat" w:eastAsia="Calibri" w:hAnsi="GHEA Grapalat" w:cs="Arial"/>
              </w:rPr>
              <w:t>технологический</w:t>
            </w:r>
            <w:r w:rsidRPr="00032826">
              <w:rPr>
                <w:rFonts w:ascii="GHEA Grapalat" w:eastAsia="Calibri" w:hAnsi="GHEA Grapalat"/>
              </w:rPr>
              <w:t xml:space="preserve"> </w:t>
            </w:r>
            <w:r w:rsidRPr="00032826">
              <w:rPr>
                <w:rFonts w:ascii="GHEA Grapalat" w:eastAsia="Calibri" w:hAnsi="GHEA Grapalat" w:cs="Arial"/>
              </w:rPr>
              <w:t>основной</w:t>
            </w:r>
            <w:r w:rsidRPr="00032826">
              <w:rPr>
                <w:rFonts w:ascii="GHEA Grapalat" w:eastAsia="Calibri" w:hAnsi="GHEA Grapalat"/>
              </w:rPr>
              <w:t xml:space="preserve"> </w:t>
            </w:r>
            <w:r w:rsidRPr="00032826">
              <w:rPr>
                <w:rFonts w:ascii="GHEA Grapalat" w:eastAsia="Calibri" w:hAnsi="GHEA Grapalat" w:cs="Arial"/>
              </w:rPr>
              <w:t>процессы</w:t>
            </w:r>
            <w:r w:rsidRPr="00032826">
              <w:rPr>
                <w:rFonts w:ascii="GHEA Grapalat" w:eastAsia="Calibri" w:hAnsi="GHEA Grapalat"/>
              </w:rPr>
              <w:t xml:space="preserve"> </w:t>
            </w:r>
            <w:r w:rsidRPr="00032826">
              <w:rPr>
                <w:rFonts w:ascii="GHEA Grapalat" w:eastAsia="Calibri" w:hAnsi="GHEA Grapalat" w:cs="Arial"/>
              </w:rPr>
              <w:t xml:space="preserve">с описанием </w:t>
            </w:r>
            <w:r w:rsidRPr="00032826">
              <w:rPr>
                <w:rFonts w:ascii="GHEA Grapalat" w:eastAsia="Calibri" w:hAnsi="GHEA Grapalat"/>
              </w:rPr>
              <w:t xml:space="preserve">, </w:t>
            </w:r>
            <w:r w:rsidRPr="00032826">
              <w:rPr>
                <w:rFonts w:ascii="GHEA Grapalat" w:eastAsia="Calibri" w:hAnsi="GHEA Grapalat" w:cs="Arial"/>
              </w:rPr>
              <w:t>необходимо</w:t>
            </w:r>
            <w:r w:rsidRPr="00032826">
              <w:rPr>
                <w:rFonts w:ascii="GHEA Grapalat" w:eastAsia="Calibri" w:hAnsi="GHEA Grapalat"/>
              </w:rPr>
              <w:t xml:space="preserve"> </w:t>
            </w:r>
            <w:r w:rsidRPr="00032826">
              <w:rPr>
                <w:rFonts w:ascii="GHEA Grapalat" w:eastAsia="Calibri" w:hAnsi="GHEA Grapalat" w:cs="Arial"/>
              </w:rPr>
              <w:t>человек</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 xml:space="preserve">машина </w:t>
            </w:r>
            <w:r w:rsidRPr="00032826">
              <w:rPr>
                <w:rFonts w:ascii="GHEA Grapalat" w:eastAsia="Calibri" w:hAnsi="GHEA Grapalat"/>
              </w:rPr>
              <w:t xml:space="preserve">- </w:t>
            </w:r>
            <w:r w:rsidRPr="00032826">
              <w:rPr>
                <w:rFonts w:ascii="GHEA Grapalat" w:eastAsia="Calibri" w:hAnsi="GHEA Grapalat" w:cs="Arial"/>
              </w:rPr>
              <w:t>механизмы</w:t>
            </w:r>
            <w:r w:rsidRPr="00032826">
              <w:rPr>
                <w:rFonts w:ascii="GHEA Grapalat" w:eastAsia="Calibri" w:hAnsi="GHEA Grapalat"/>
              </w:rPr>
              <w:t xml:space="preserve"> </w:t>
            </w:r>
            <w:r w:rsidRPr="00032826">
              <w:rPr>
                <w:rFonts w:ascii="GHEA Grapalat" w:eastAsia="Calibri" w:hAnsi="GHEA Grapalat" w:cs="Arial"/>
              </w:rPr>
              <w:t>количество</w:t>
            </w:r>
            <w:r w:rsidRPr="00032826">
              <w:rPr>
                <w:rFonts w:ascii="GHEA Grapalat" w:eastAsia="Calibri" w:hAnsi="GHEA Grapalat"/>
              </w:rPr>
              <w:t xml:space="preserve"> </w:t>
            </w:r>
            <w:r w:rsidRPr="00032826">
              <w:rPr>
                <w:rFonts w:ascii="GHEA Grapalat" w:eastAsia="Calibri" w:hAnsi="GHEA Grapalat" w:cs="Arial"/>
              </w:rPr>
              <w:t xml:space="preserve">Согласно оценке </w:t>
            </w:r>
            <w:r w:rsidRPr="00032826">
              <w:rPr>
                <w:rFonts w:ascii="GHEA Grapalat" w:eastAsia="Calibri" w:hAnsi="GHEA Grapalat"/>
              </w:rPr>
              <w:t xml:space="preserve">, </w:t>
            </w:r>
            <w:r w:rsidRPr="00032826">
              <w:rPr>
                <w:rFonts w:ascii="GHEA Grapalat" w:eastAsia="Calibri" w:hAnsi="GHEA Grapalat" w:cs="Arial"/>
              </w:rPr>
              <w:t>основной</w:t>
            </w:r>
            <w:r w:rsidRPr="00032826">
              <w:rPr>
                <w:rFonts w:ascii="GHEA Grapalat" w:eastAsia="Calibri" w:hAnsi="GHEA Grapalat"/>
              </w:rPr>
              <w:t xml:space="preserve"> </w:t>
            </w:r>
            <w:r w:rsidRPr="00032826">
              <w:rPr>
                <w:rFonts w:ascii="GHEA Grapalat" w:eastAsia="Calibri" w:hAnsi="GHEA Grapalat" w:cs="Arial"/>
              </w:rPr>
              <w:t>работа</w:t>
            </w:r>
            <w:r w:rsidRPr="00032826">
              <w:rPr>
                <w:rFonts w:ascii="GHEA Grapalat" w:eastAsia="Calibri" w:hAnsi="GHEA Grapalat"/>
              </w:rPr>
              <w:t xml:space="preserve"> </w:t>
            </w:r>
            <w:r w:rsidRPr="00032826">
              <w:rPr>
                <w:rFonts w:ascii="GHEA Grapalat" w:eastAsia="Calibri" w:hAnsi="GHEA Grapalat" w:cs="Arial"/>
              </w:rPr>
              <w:t>выполнение</w:t>
            </w:r>
            <w:r w:rsidRPr="00032826">
              <w:rPr>
                <w:rFonts w:ascii="GHEA Grapalat" w:eastAsia="Calibri" w:hAnsi="GHEA Grapalat"/>
              </w:rPr>
              <w:t xml:space="preserve">  </w:t>
            </w:r>
            <w:r w:rsidRPr="00032826">
              <w:rPr>
                <w:rFonts w:ascii="GHEA Grapalat" w:eastAsia="Calibri" w:hAnsi="GHEA Grapalat" w:cs="Arial"/>
              </w:rPr>
              <w:t>календарь</w:t>
            </w:r>
            <w:r w:rsidRPr="00032826">
              <w:rPr>
                <w:rFonts w:ascii="GHEA Grapalat" w:eastAsia="Calibri" w:hAnsi="GHEA Grapalat"/>
              </w:rPr>
              <w:t xml:space="preserve"> </w:t>
            </w:r>
            <w:r w:rsidRPr="00032826">
              <w:rPr>
                <w:rFonts w:ascii="GHEA Grapalat" w:eastAsia="Calibri" w:hAnsi="GHEA Grapalat" w:cs="Arial"/>
              </w:rPr>
              <w:t>расписание</w:t>
            </w:r>
            <w:r w:rsidRPr="00032826">
              <w:rPr>
                <w:rFonts w:ascii="GHEA Grapalat" w:eastAsia="Calibri" w:hAnsi="GHEA Grapalat"/>
              </w:rPr>
              <w:t xml:space="preserve"> </w:t>
            </w:r>
            <w:r w:rsidRPr="00032826">
              <w:rPr>
                <w:rFonts w:ascii="GHEA Grapalat" w:eastAsia="Calibri" w:hAnsi="GHEA Grapalat" w:cs="Arial"/>
              </w:rPr>
              <w:t xml:space="preserve">компиляция </w:t>
            </w:r>
            <w:r w:rsidRPr="00032826">
              <w:rPr>
                <w:rFonts w:ascii="GHEA Grapalat" w:eastAsia="Calibri" w:hAnsi="GHEA Grapalat"/>
                <w:lang w:val="hy-AM"/>
              </w:rPr>
              <w:t>,</w:t>
            </w:r>
            <w:r w:rsidRPr="00032826">
              <w:rPr>
                <w:rFonts w:ascii="GHEA Grapalat" w:eastAsia="Calibri" w:hAnsi="GHEA Grapalat"/>
              </w:rPr>
              <w:t xml:space="preserve"> </w:t>
            </w:r>
            <w:r w:rsidRPr="00032826">
              <w:rPr>
                <w:rFonts w:ascii="GHEA Grapalat" w:eastAsia="Calibri" w:hAnsi="GHEA Grapalat" w:cs="Arial"/>
              </w:rPr>
              <w:t>контрольные показатели</w:t>
            </w:r>
            <w:r w:rsidRPr="00032826">
              <w:rPr>
                <w:rFonts w:ascii="GHEA Grapalat" w:eastAsia="Calibri" w:hAnsi="GHEA Grapalat"/>
              </w:rPr>
              <w:t xml:space="preserve"> </w:t>
            </w:r>
            <w:r w:rsidRPr="00032826">
              <w:rPr>
                <w:rFonts w:ascii="GHEA Grapalat" w:eastAsia="Calibri" w:hAnsi="GHEA Grapalat" w:cs="Arial"/>
              </w:rPr>
              <w:t xml:space="preserve">таблицы </w:t>
            </w:r>
            <w:r w:rsidRPr="00032826">
              <w:rPr>
                <w:rFonts w:ascii="GHEA Grapalat" w:eastAsia="Calibri" w:hAnsi="GHEA Grapalat"/>
              </w:rPr>
              <w:t xml:space="preserve">, </w:t>
            </w:r>
            <w:r w:rsidRPr="00032826">
              <w:rPr>
                <w:rFonts w:ascii="GHEA Grapalat" w:eastAsia="Calibri" w:hAnsi="GHEA Grapalat" w:cs="Arial"/>
              </w:rPr>
              <w:t xml:space="preserve">соглашения </w:t>
            </w:r>
            <w:r w:rsidRPr="00032826">
              <w:rPr>
                <w:rFonts w:ascii="GHEA Grapalat" w:eastAsia="Calibri" w:hAnsi="GHEA Grapalat" w:cs="Arial"/>
                <w:lang w:val="hy-AM"/>
              </w:rPr>
              <w:t>,</w:t>
            </w:r>
            <w:r w:rsidRPr="00032826">
              <w:rPr>
                <w:rFonts w:ascii="GHEA Grapalat" w:eastAsia="Calibri" w:hAnsi="GHEA Grapalat"/>
              </w:rPr>
              <w:t xml:space="preserve"> </w:t>
            </w:r>
            <w:r w:rsidRPr="00032826">
              <w:rPr>
                <w:rFonts w:ascii="GHEA Grapalat" w:eastAsia="Calibri" w:hAnsi="GHEA Grapalat" w:cs="Arial"/>
              </w:rPr>
              <w:t>использовал</w:t>
            </w:r>
            <w:r w:rsidRPr="00032826">
              <w:rPr>
                <w:rFonts w:ascii="GHEA Grapalat" w:eastAsia="Calibri" w:hAnsi="GHEA Grapalat"/>
              </w:rPr>
              <w:t xml:space="preserve"> </w:t>
            </w:r>
            <w:r w:rsidRPr="00032826">
              <w:rPr>
                <w:rFonts w:ascii="GHEA Grapalat" w:eastAsia="Calibri" w:hAnsi="GHEA Grapalat" w:cs="Arial"/>
              </w:rPr>
              <w:t>материалы</w:t>
            </w:r>
            <w:r w:rsidRPr="00032826">
              <w:rPr>
                <w:rFonts w:ascii="GHEA Grapalat" w:eastAsia="Calibri" w:hAnsi="GHEA Grapalat"/>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оборудование</w:t>
            </w:r>
            <w:r w:rsidRPr="00032826">
              <w:rPr>
                <w:rFonts w:ascii="GHEA Grapalat" w:eastAsia="Calibri" w:hAnsi="GHEA Grapalat"/>
              </w:rPr>
              <w:t xml:space="preserve"> </w:t>
            </w:r>
            <w:r w:rsidRPr="00032826">
              <w:rPr>
                <w:rFonts w:ascii="GHEA Grapalat" w:eastAsia="Calibri" w:hAnsi="GHEA Grapalat" w:cs="Arial"/>
              </w:rPr>
              <w:t>технический</w:t>
            </w:r>
            <w:r w:rsidRPr="00032826">
              <w:rPr>
                <w:rFonts w:ascii="GHEA Grapalat" w:eastAsia="Calibri" w:hAnsi="GHEA Grapalat"/>
              </w:rPr>
              <w:t xml:space="preserve"> </w:t>
            </w:r>
            <w:r w:rsidRPr="00032826">
              <w:rPr>
                <w:rFonts w:ascii="GHEA Grapalat" w:eastAsia="Calibri" w:hAnsi="GHEA Grapalat" w:cs="Arial"/>
              </w:rPr>
              <w:t xml:space="preserve">характеристики </w:t>
            </w:r>
            <w:r w:rsidRPr="00032826">
              <w:rPr>
                <w:rFonts w:ascii="GHEA Grapalat" w:eastAsia="Calibri" w:hAnsi="GHEA Grapalat"/>
              </w:rPr>
              <w:t xml:space="preserve">, </w:t>
            </w:r>
            <w:r w:rsidRPr="00032826">
              <w:rPr>
                <w:rFonts w:ascii="GHEA Grapalat" w:eastAsia="Calibri" w:hAnsi="GHEA Grapalat" w:cs="Arial"/>
              </w:rPr>
              <w:t>описания, гарантия сроки</w:t>
            </w:r>
            <w:r w:rsidRPr="00032826">
              <w:rPr>
                <w:rFonts w:ascii="GHEA Grapalat" w:eastAsia="Calibri" w:hAnsi="GHEA Grapalat"/>
                <w:lang w:val="hy-AM"/>
              </w:rPr>
              <w:t xml:space="preserve"> </w:t>
            </w:r>
            <w:r w:rsidRPr="00032826">
              <w:rPr>
                <w:rFonts w:ascii="GHEA Grapalat" w:eastAsia="Calibri" w:hAnsi="GHEA Grapalat" w:cs="Arial"/>
              </w:rPr>
              <w:t>и</w:t>
            </w:r>
            <w:r w:rsidRPr="00032826">
              <w:rPr>
                <w:rFonts w:ascii="GHEA Grapalat" w:eastAsia="Calibri" w:hAnsi="GHEA Grapalat"/>
              </w:rPr>
              <w:t xml:space="preserve"> </w:t>
            </w:r>
            <w:r w:rsidRPr="00032826">
              <w:rPr>
                <w:rFonts w:ascii="GHEA Grapalat" w:eastAsia="Calibri" w:hAnsi="GHEA Grapalat" w:cs="Arial"/>
              </w:rPr>
              <w:t>и т.д.</w:t>
            </w:r>
          </w:p>
        </w:tc>
        <w:tc>
          <w:tcPr>
            <w:tcW w:w="1994" w:type="dxa"/>
            <w:shd w:val="clear" w:color="auto" w:fill="auto"/>
          </w:tcPr>
          <w:p w:rsidR="0003403D" w:rsidRPr="00032826" w:rsidRDefault="0003403D" w:rsidP="00571A17">
            <w:pPr>
              <w:jc w:val="center"/>
              <w:rPr>
                <w:rFonts w:ascii="GHEA Grapalat" w:eastAsia="Calibri" w:hAnsi="GHEA Grapalat"/>
                <w:lang w:val="hy-AM"/>
              </w:rPr>
            </w:pPr>
            <w:r w:rsidRPr="00032826">
              <w:rPr>
                <w:rFonts w:ascii="GHEA Grapalat" w:eastAsia="Calibri" w:hAnsi="GHEA Grapalat"/>
                <w:lang w:val="hy-AM"/>
              </w:rPr>
              <w:t>4</w:t>
            </w:r>
          </w:p>
        </w:tc>
      </w:tr>
      <w:tr w:rsidR="0003403D" w:rsidRPr="00032826" w:rsidTr="00571A17">
        <w:trPr>
          <w:trHeight w:val="154"/>
        </w:trPr>
        <w:tc>
          <w:tcPr>
            <w:tcW w:w="1710" w:type="dxa"/>
            <w:shd w:val="clear" w:color="auto" w:fill="auto"/>
          </w:tcPr>
          <w:p w:rsidR="0003403D" w:rsidRPr="00B926AF" w:rsidRDefault="0003403D" w:rsidP="00571A17">
            <w:pPr>
              <w:rPr>
                <w:rFonts w:ascii="GHEA Grapalat" w:eastAsia="Calibri" w:hAnsi="GHEA Grapalat"/>
                <w:lang w:val="hy-AM"/>
              </w:rPr>
            </w:pPr>
            <w:r w:rsidRPr="00032826">
              <w:rPr>
                <w:rFonts w:ascii="GHEA Grapalat" w:eastAsia="Calibri" w:hAnsi="GHEA Grapalat" w:cs="Arial"/>
              </w:rPr>
              <w:t xml:space="preserve">Книга </w:t>
            </w:r>
            <w:r w:rsidRPr="00032826">
              <w:rPr>
                <w:rFonts w:ascii="GHEA Grapalat" w:eastAsia="Calibri" w:hAnsi="GHEA Grapalat"/>
              </w:rPr>
              <w:t xml:space="preserve">- </w:t>
            </w:r>
            <w:r>
              <w:rPr>
                <w:rFonts w:ascii="GHEA Grapalat" w:eastAsia="Calibri" w:hAnsi="GHEA Grapalat"/>
                <w:lang w:val="hy-AM"/>
              </w:rPr>
              <w:t>4</w:t>
            </w:r>
          </w:p>
        </w:tc>
        <w:tc>
          <w:tcPr>
            <w:tcW w:w="1260" w:type="dxa"/>
            <w:gridSpan w:val="2"/>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lang w:val="hy-AM"/>
              </w:rPr>
              <w:t>Оценки</w:t>
            </w:r>
          </w:p>
        </w:tc>
        <w:tc>
          <w:tcPr>
            <w:tcW w:w="4036" w:type="dxa"/>
            <w:shd w:val="clear" w:color="auto" w:fill="auto"/>
          </w:tcPr>
          <w:p w:rsidR="0003403D" w:rsidRPr="00032826" w:rsidRDefault="0003403D" w:rsidP="00571A17">
            <w:pPr>
              <w:rPr>
                <w:rFonts w:ascii="GHEA Grapalat" w:eastAsia="Calibri" w:hAnsi="GHEA Grapalat"/>
              </w:rPr>
            </w:pPr>
            <w:r w:rsidRPr="00032826">
              <w:rPr>
                <w:rFonts w:ascii="GHEA Grapalat" w:eastAsia="Calibri" w:hAnsi="GHEA Grapalat" w:cs="Arial"/>
              </w:rPr>
              <w:t>Подробнее</w:t>
            </w:r>
            <w:r w:rsidRPr="00032826">
              <w:rPr>
                <w:rFonts w:ascii="GHEA Grapalat" w:eastAsia="Calibri" w:hAnsi="GHEA Grapalat"/>
              </w:rPr>
              <w:t xml:space="preserve"> </w:t>
            </w:r>
            <w:r w:rsidRPr="00032826">
              <w:rPr>
                <w:rFonts w:ascii="GHEA Grapalat" w:eastAsia="Calibri" w:hAnsi="GHEA Grapalat" w:cs="Arial"/>
              </w:rPr>
              <w:t>в соответствии с</w:t>
            </w:r>
            <w:r w:rsidRPr="00032826">
              <w:rPr>
                <w:rFonts w:ascii="GHEA Grapalat" w:eastAsia="Calibri" w:hAnsi="GHEA Grapalat"/>
              </w:rPr>
              <w:t xml:space="preserve"> </w:t>
            </w:r>
            <w:r w:rsidRPr="00032826">
              <w:rPr>
                <w:rFonts w:ascii="GHEA Grapalat" w:eastAsia="Calibri" w:hAnsi="GHEA Grapalat" w:cs="Arial"/>
              </w:rPr>
              <w:t>объекты</w:t>
            </w:r>
            <w:r w:rsidRPr="00032826">
              <w:rPr>
                <w:rFonts w:ascii="GHEA Grapalat" w:eastAsia="Calibri" w:hAnsi="GHEA Grapalat"/>
              </w:rPr>
              <w:t xml:space="preserve"> </w:t>
            </w:r>
            <w:r w:rsidRPr="00032826">
              <w:rPr>
                <w:rFonts w:ascii="GHEA Grapalat" w:eastAsia="Calibri" w:hAnsi="GHEA Grapalat" w:cs="Arial"/>
              </w:rPr>
              <w:t>оценки</w:t>
            </w:r>
            <w:r w:rsidRPr="00032826">
              <w:rPr>
                <w:rFonts w:ascii="GHEA Grapalat" w:eastAsia="Calibri" w:hAnsi="GHEA Grapalat"/>
              </w:rPr>
              <w:t xml:space="preserve"> </w:t>
            </w:r>
            <w:r w:rsidRPr="00032826">
              <w:rPr>
                <w:rFonts w:ascii="GHEA Grapalat" w:eastAsia="Calibri" w:hAnsi="GHEA Grapalat" w:cs="Arial"/>
              </w:rPr>
              <w:t>состоит из:</w:t>
            </w:r>
          </w:p>
          <w:p w:rsidR="0003403D" w:rsidRPr="00032826" w:rsidRDefault="0003403D" w:rsidP="0003403D">
            <w:pPr>
              <w:numPr>
                <w:ilvl w:val="0"/>
                <w:numId w:val="34"/>
              </w:numPr>
              <w:spacing w:after="200" w:line="276" w:lineRule="auto"/>
              <w:contextualSpacing/>
              <w:rPr>
                <w:rFonts w:ascii="GHEA Grapalat" w:eastAsia="Calibri" w:hAnsi="GHEA Grapalat"/>
              </w:rPr>
            </w:pPr>
            <w:r w:rsidRPr="00032826">
              <w:rPr>
                <w:rFonts w:ascii="GHEA Grapalat" w:eastAsia="Calibri" w:hAnsi="GHEA Grapalat" w:cs="Arial"/>
              </w:rPr>
              <w:t>Согласно действующим правилам</w:t>
            </w:r>
          </w:p>
        </w:tc>
        <w:tc>
          <w:tcPr>
            <w:tcW w:w="1994" w:type="dxa"/>
            <w:shd w:val="clear" w:color="auto" w:fill="auto"/>
          </w:tcPr>
          <w:p w:rsidR="0003403D" w:rsidRPr="00032826" w:rsidRDefault="0003403D" w:rsidP="00571A17">
            <w:pPr>
              <w:jc w:val="center"/>
              <w:rPr>
                <w:rFonts w:ascii="GHEA Grapalat" w:eastAsia="Calibri" w:hAnsi="GHEA Grapalat"/>
              </w:rPr>
            </w:pPr>
            <w:r w:rsidRPr="00032826">
              <w:rPr>
                <w:rFonts w:ascii="GHEA Grapalat" w:eastAsia="Calibri" w:hAnsi="GHEA Grapalat"/>
              </w:rPr>
              <w:t>2</w:t>
            </w:r>
          </w:p>
        </w:tc>
      </w:tr>
    </w:tbl>
    <w:p w:rsidR="0003403D" w:rsidRPr="000F1C04" w:rsidRDefault="0003403D" w:rsidP="0003403D">
      <w:pPr>
        <w:rPr>
          <w:szCs w:val="20"/>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03403D" w:rsidRDefault="0003403D" w:rsidP="00CF0F86">
      <w:pPr>
        <w:widowControl w:val="0"/>
        <w:spacing w:after="160" w:line="360" w:lineRule="auto"/>
        <w:jc w:val="center"/>
        <w:rPr>
          <w:rFonts w:ascii="GHEA Grapalat" w:hAnsi="GHEA Grapalat"/>
          <w:lang w:val="en-US"/>
        </w:rPr>
      </w:pP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ДОРАБОТКА ПРОЕКТА</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В случае необходимости, если по результатам простой экспертизы выдано заключение с формулировкой: «Проект возвращен на доработку»), доработка проектно-сметной документации осуществляется без финансовой компенсации в срок не более 10 дней.</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Проектная документация принимается заказчиком только при наличии всех необходимых согласований и положительного заключения экспертиз.</w:t>
      </w:r>
    </w:p>
    <w:p w:rsidR="00CF0F86" w:rsidRPr="00CF0F86" w:rsidRDefault="00CF0F86" w:rsidP="003B2F27">
      <w:pPr>
        <w:widowControl w:val="0"/>
        <w:spacing w:after="160" w:line="360" w:lineRule="auto"/>
        <w:jc w:val="center"/>
        <w:rPr>
          <w:rFonts w:ascii="GHEA Grapalat" w:hAnsi="GHEA Grapalat"/>
        </w:rPr>
      </w:pPr>
    </w:p>
    <w:p w:rsidR="00CF0F86" w:rsidRPr="00CF0F86" w:rsidRDefault="00CF0F86"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1170"/>
        <w:gridCol w:w="814"/>
        <w:gridCol w:w="658"/>
        <w:gridCol w:w="785"/>
        <w:gridCol w:w="544"/>
        <w:gridCol w:w="658"/>
        <w:gridCol w:w="562"/>
        <w:gridCol w:w="546"/>
        <w:gridCol w:w="580"/>
        <w:gridCol w:w="590"/>
        <w:gridCol w:w="841"/>
        <w:gridCol w:w="653"/>
        <w:gridCol w:w="621"/>
        <w:gridCol w:w="590"/>
        <w:gridCol w:w="643"/>
      </w:tblGrid>
      <w:tr w:rsidR="003B2F27" w:rsidRPr="00F412AC" w:rsidTr="00E64120">
        <w:trPr>
          <w:trHeight w:val="368"/>
          <w:jc w:val="center"/>
        </w:trPr>
        <w:tc>
          <w:tcPr>
            <w:tcW w:w="11226"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E64120">
        <w:trPr>
          <w:trHeight w:val="1807"/>
          <w:jc w:val="center"/>
        </w:trPr>
        <w:tc>
          <w:tcPr>
            <w:tcW w:w="971"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номер предусмотренного приглашением лота</w:t>
            </w:r>
          </w:p>
        </w:tc>
        <w:tc>
          <w:tcPr>
            <w:tcW w:w="1170"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промежуточный код, предусмотренный планом закупок по классификации ЕЗК (CPV)</w:t>
            </w:r>
          </w:p>
        </w:tc>
        <w:tc>
          <w:tcPr>
            <w:tcW w:w="814"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наименование</w:t>
            </w:r>
          </w:p>
        </w:tc>
        <w:tc>
          <w:tcPr>
            <w:tcW w:w="8270" w:type="dxa"/>
            <w:gridSpan w:val="13"/>
            <w:vAlign w:val="center"/>
          </w:tcPr>
          <w:p w:rsidR="003B2F27" w:rsidRPr="00E64120" w:rsidRDefault="003B2F27" w:rsidP="005B7138">
            <w:pPr>
              <w:widowControl w:val="0"/>
              <w:spacing w:after="120"/>
              <w:jc w:val="both"/>
              <w:rPr>
                <w:rFonts w:ascii="GHEA Grapalat" w:hAnsi="GHEA Grapalat"/>
                <w:sz w:val="20"/>
                <w:szCs w:val="20"/>
              </w:rPr>
            </w:pPr>
            <w:r w:rsidRPr="00E64120">
              <w:rPr>
                <w:rFonts w:ascii="GHEA Grapalat" w:hAnsi="GHEA Grapalat"/>
                <w:sz w:val="20"/>
                <w:szCs w:val="20"/>
              </w:rPr>
              <w:t>Оплату услуги предусматривается произвести в 20.</w:t>
            </w:r>
            <w:r w:rsidRPr="00E64120">
              <w:rPr>
                <w:rFonts w:ascii="GHEA Grapalat" w:hAnsi="GHEA Grapalat"/>
                <w:sz w:val="20"/>
                <w:szCs w:val="20"/>
              </w:rPr>
              <w:tab/>
              <w:t>г., по месяцам, в том числе</w:t>
            </w:r>
            <w:r w:rsidRPr="00E64120">
              <w:rPr>
                <w:rStyle w:val="FootnoteReference"/>
                <w:rFonts w:ascii="GHEA Grapalat" w:hAnsi="GHEA Grapalat"/>
                <w:sz w:val="20"/>
                <w:szCs w:val="20"/>
              </w:rPr>
              <w:footnoteReference w:customMarkFollows="1" w:id="15"/>
              <w:t>**</w:t>
            </w:r>
          </w:p>
        </w:tc>
      </w:tr>
      <w:tr w:rsidR="003B2F27" w:rsidRPr="00F412AC" w:rsidTr="00E64120">
        <w:trPr>
          <w:trHeight w:val="753"/>
          <w:jc w:val="center"/>
        </w:trPr>
        <w:tc>
          <w:tcPr>
            <w:tcW w:w="971" w:type="dxa"/>
          </w:tcPr>
          <w:p w:rsidR="003B2F27" w:rsidRPr="00E64120" w:rsidRDefault="003B2F27" w:rsidP="005B7138">
            <w:pPr>
              <w:widowControl w:val="0"/>
              <w:spacing w:after="120"/>
              <w:jc w:val="center"/>
              <w:rPr>
                <w:rFonts w:ascii="GHEA Grapalat" w:hAnsi="GHEA Grapalat"/>
                <w:sz w:val="20"/>
                <w:szCs w:val="20"/>
              </w:rPr>
            </w:pPr>
          </w:p>
        </w:tc>
        <w:tc>
          <w:tcPr>
            <w:tcW w:w="1170" w:type="dxa"/>
          </w:tcPr>
          <w:p w:rsidR="003B2F27" w:rsidRPr="00E64120" w:rsidRDefault="003B2F27" w:rsidP="005B7138">
            <w:pPr>
              <w:widowControl w:val="0"/>
              <w:spacing w:after="120"/>
              <w:jc w:val="center"/>
              <w:rPr>
                <w:rFonts w:ascii="GHEA Grapalat" w:hAnsi="GHEA Grapalat"/>
                <w:sz w:val="20"/>
                <w:szCs w:val="20"/>
              </w:rPr>
            </w:pPr>
          </w:p>
        </w:tc>
        <w:tc>
          <w:tcPr>
            <w:tcW w:w="814" w:type="dxa"/>
          </w:tcPr>
          <w:p w:rsidR="003B2F27" w:rsidRPr="00E64120" w:rsidRDefault="003B2F27" w:rsidP="005B7138">
            <w:pPr>
              <w:widowControl w:val="0"/>
              <w:spacing w:after="120"/>
              <w:jc w:val="center"/>
              <w:rPr>
                <w:rFonts w:ascii="GHEA Grapalat" w:hAnsi="GHEA Grapalat"/>
                <w:sz w:val="20"/>
                <w:szCs w:val="20"/>
              </w:rPr>
            </w:pPr>
          </w:p>
        </w:tc>
        <w:tc>
          <w:tcPr>
            <w:tcW w:w="658" w:type="dxa"/>
            <w:vAlign w:val="center"/>
          </w:tcPr>
          <w:p w:rsidR="003B2F27" w:rsidRPr="00E64120" w:rsidRDefault="003B2F27" w:rsidP="005B7138">
            <w:pPr>
              <w:widowControl w:val="0"/>
              <w:spacing w:after="120"/>
              <w:ind w:left="-161" w:right="-148"/>
              <w:jc w:val="center"/>
              <w:rPr>
                <w:rFonts w:ascii="GHEA Grapalat" w:hAnsi="GHEA Grapalat"/>
                <w:sz w:val="20"/>
                <w:szCs w:val="20"/>
              </w:rPr>
            </w:pPr>
            <w:r w:rsidRPr="00E64120">
              <w:rPr>
                <w:rFonts w:ascii="GHEA Grapalat" w:hAnsi="GHEA Grapalat"/>
                <w:sz w:val="20"/>
                <w:szCs w:val="20"/>
              </w:rPr>
              <w:t>январь</w:t>
            </w:r>
          </w:p>
        </w:tc>
        <w:tc>
          <w:tcPr>
            <w:tcW w:w="785" w:type="dxa"/>
            <w:vAlign w:val="center"/>
          </w:tcPr>
          <w:p w:rsidR="003B2F27" w:rsidRPr="00E64120" w:rsidRDefault="003B2F27" w:rsidP="005B7138">
            <w:pPr>
              <w:widowControl w:val="0"/>
              <w:spacing w:after="120"/>
              <w:ind w:left="-68" w:right="-108"/>
              <w:jc w:val="center"/>
              <w:rPr>
                <w:rFonts w:ascii="GHEA Grapalat" w:hAnsi="GHEA Grapalat" w:cs="Sylfaen"/>
                <w:sz w:val="20"/>
                <w:szCs w:val="20"/>
              </w:rPr>
            </w:pPr>
            <w:r w:rsidRPr="00E64120">
              <w:rPr>
                <w:rFonts w:ascii="GHEA Grapalat" w:hAnsi="GHEA Grapalat"/>
                <w:sz w:val="20"/>
                <w:szCs w:val="20"/>
              </w:rPr>
              <w:t>февраль</w:t>
            </w:r>
          </w:p>
        </w:tc>
        <w:tc>
          <w:tcPr>
            <w:tcW w:w="544" w:type="dxa"/>
            <w:vAlign w:val="center"/>
          </w:tcPr>
          <w:p w:rsidR="003B2F27" w:rsidRPr="00E64120" w:rsidRDefault="003B2F27" w:rsidP="005B7138">
            <w:pPr>
              <w:widowControl w:val="0"/>
              <w:spacing w:after="120"/>
              <w:ind w:left="-73" w:right="-73"/>
              <w:jc w:val="center"/>
              <w:rPr>
                <w:rFonts w:ascii="GHEA Grapalat" w:hAnsi="GHEA Grapalat"/>
                <w:sz w:val="20"/>
                <w:szCs w:val="20"/>
              </w:rPr>
            </w:pPr>
            <w:r w:rsidRPr="00E64120">
              <w:rPr>
                <w:rFonts w:ascii="GHEA Grapalat" w:hAnsi="GHEA Grapalat"/>
                <w:sz w:val="20"/>
                <w:szCs w:val="20"/>
              </w:rPr>
              <w:t>март</w:t>
            </w:r>
          </w:p>
        </w:tc>
        <w:tc>
          <w:tcPr>
            <w:tcW w:w="658" w:type="dxa"/>
            <w:vAlign w:val="center"/>
          </w:tcPr>
          <w:p w:rsidR="003B2F27" w:rsidRPr="00E64120" w:rsidRDefault="003B2F27" w:rsidP="005B7138">
            <w:pPr>
              <w:widowControl w:val="0"/>
              <w:spacing w:after="120"/>
              <w:ind w:left="-94" w:right="-80"/>
              <w:jc w:val="center"/>
              <w:rPr>
                <w:rFonts w:ascii="GHEA Grapalat" w:hAnsi="GHEA Grapalat" w:cs="Sylfaen"/>
                <w:sz w:val="20"/>
                <w:szCs w:val="20"/>
              </w:rPr>
            </w:pPr>
            <w:r w:rsidRPr="00E64120">
              <w:rPr>
                <w:rFonts w:ascii="GHEA Grapalat" w:hAnsi="GHEA Grapalat"/>
                <w:sz w:val="20"/>
                <w:szCs w:val="20"/>
              </w:rPr>
              <w:t>апрель</w:t>
            </w:r>
          </w:p>
        </w:tc>
        <w:tc>
          <w:tcPr>
            <w:tcW w:w="562" w:type="dxa"/>
            <w:vAlign w:val="center"/>
          </w:tcPr>
          <w:p w:rsidR="003B2F27" w:rsidRPr="00E64120" w:rsidRDefault="003B2F27" w:rsidP="005B7138">
            <w:pPr>
              <w:widowControl w:val="0"/>
              <w:spacing w:after="120"/>
              <w:ind w:left="-122" w:right="-94"/>
              <w:jc w:val="center"/>
              <w:rPr>
                <w:rFonts w:ascii="GHEA Grapalat" w:hAnsi="GHEA Grapalat"/>
                <w:sz w:val="20"/>
                <w:szCs w:val="20"/>
              </w:rPr>
            </w:pPr>
            <w:r w:rsidRPr="00E64120">
              <w:rPr>
                <w:rFonts w:ascii="GHEA Grapalat" w:hAnsi="GHEA Grapalat"/>
                <w:sz w:val="20"/>
                <w:szCs w:val="20"/>
              </w:rPr>
              <w:t>май</w:t>
            </w:r>
          </w:p>
        </w:tc>
        <w:tc>
          <w:tcPr>
            <w:tcW w:w="546" w:type="dxa"/>
            <w:vAlign w:val="center"/>
          </w:tcPr>
          <w:p w:rsidR="003B2F27" w:rsidRPr="00E64120" w:rsidRDefault="003B2F27" w:rsidP="005B7138">
            <w:pPr>
              <w:widowControl w:val="0"/>
              <w:spacing w:after="120"/>
              <w:ind w:left="-94" w:right="-128"/>
              <w:jc w:val="center"/>
              <w:rPr>
                <w:rFonts w:ascii="GHEA Grapalat" w:hAnsi="GHEA Grapalat"/>
                <w:sz w:val="20"/>
                <w:szCs w:val="20"/>
              </w:rPr>
            </w:pPr>
            <w:r w:rsidRPr="00E64120">
              <w:rPr>
                <w:rFonts w:ascii="GHEA Grapalat" w:hAnsi="GHEA Grapalat"/>
                <w:sz w:val="20"/>
                <w:szCs w:val="20"/>
              </w:rPr>
              <w:t>июнь</w:t>
            </w:r>
          </w:p>
        </w:tc>
        <w:tc>
          <w:tcPr>
            <w:tcW w:w="580" w:type="dxa"/>
            <w:vAlign w:val="center"/>
          </w:tcPr>
          <w:p w:rsidR="003B2F27" w:rsidRPr="00E64120" w:rsidRDefault="003B2F27" w:rsidP="005B7138">
            <w:pPr>
              <w:widowControl w:val="0"/>
              <w:spacing w:after="120"/>
              <w:ind w:left="-118" w:right="-122"/>
              <w:jc w:val="center"/>
              <w:rPr>
                <w:rFonts w:ascii="GHEA Grapalat" w:hAnsi="GHEA Grapalat"/>
                <w:sz w:val="20"/>
                <w:szCs w:val="20"/>
              </w:rPr>
            </w:pPr>
            <w:r w:rsidRPr="00E64120">
              <w:rPr>
                <w:rFonts w:ascii="GHEA Grapalat" w:hAnsi="GHEA Grapalat"/>
                <w:sz w:val="20"/>
                <w:szCs w:val="20"/>
              </w:rPr>
              <w:t>июль</w:t>
            </w:r>
          </w:p>
        </w:tc>
        <w:tc>
          <w:tcPr>
            <w:tcW w:w="590" w:type="dxa"/>
            <w:vAlign w:val="center"/>
          </w:tcPr>
          <w:p w:rsidR="003B2F27" w:rsidRPr="00E64120" w:rsidRDefault="003B2F27" w:rsidP="005B7138">
            <w:pPr>
              <w:widowControl w:val="0"/>
              <w:spacing w:after="120"/>
              <w:ind w:left="-94" w:right="-124"/>
              <w:jc w:val="center"/>
              <w:rPr>
                <w:rFonts w:ascii="GHEA Grapalat" w:hAnsi="GHEA Grapalat"/>
                <w:sz w:val="20"/>
                <w:szCs w:val="20"/>
              </w:rPr>
            </w:pPr>
            <w:r w:rsidRPr="00E64120">
              <w:rPr>
                <w:rFonts w:ascii="GHEA Grapalat" w:hAnsi="GHEA Grapalat"/>
                <w:sz w:val="20"/>
                <w:szCs w:val="20"/>
              </w:rPr>
              <w:t>август</w:t>
            </w:r>
          </w:p>
        </w:tc>
        <w:tc>
          <w:tcPr>
            <w:tcW w:w="841" w:type="dxa"/>
            <w:vAlign w:val="center"/>
          </w:tcPr>
          <w:p w:rsidR="003B2F27" w:rsidRPr="00E64120" w:rsidRDefault="003B2F27" w:rsidP="005B7138">
            <w:pPr>
              <w:widowControl w:val="0"/>
              <w:spacing w:after="120"/>
              <w:ind w:left="-108" w:right="-119"/>
              <w:jc w:val="center"/>
              <w:rPr>
                <w:rFonts w:ascii="GHEA Grapalat" w:hAnsi="GHEA Grapalat"/>
                <w:sz w:val="20"/>
                <w:szCs w:val="20"/>
              </w:rPr>
            </w:pPr>
            <w:r w:rsidRPr="00E64120">
              <w:rPr>
                <w:rFonts w:ascii="GHEA Grapalat" w:hAnsi="GHEA Grapalat"/>
                <w:sz w:val="20"/>
                <w:szCs w:val="20"/>
              </w:rPr>
              <w:t>сентябрь</w:t>
            </w:r>
          </w:p>
        </w:tc>
        <w:tc>
          <w:tcPr>
            <w:tcW w:w="653" w:type="dxa"/>
            <w:vAlign w:val="center"/>
          </w:tcPr>
          <w:p w:rsidR="003B2F27" w:rsidRPr="00E64120" w:rsidRDefault="003B2F27" w:rsidP="005B7138">
            <w:pPr>
              <w:widowControl w:val="0"/>
              <w:spacing w:after="120"/>
              <w:ind w:left="-113" w:right="-124"/>
              <w:jc w:val="center"/>
              <w:rPr>
                <w:rFonts w:ascii="GHEA Grapalat" w:hAnsi="GHEA Grapalat"/>
                <w:sz w:val="20"/>
                <w:szCs w:val="20"/>
              </w:rPr>
            </w:pPr>
            <w:r w:rsidRPr="00E64120">
              <w:rPr>
                <w:rFonts w:ascii="GHEA Grapalat" w:hAnsi="GHEA Grapalat"/>
                <w:sz w:val="20"/>
                <w:szCs w:val="20"/>
              </w:rPr>
              <w:t>октябрь</w:t>
            </w:r>
          </w:p>
        </w:tc>
        <w:tc>
          <w:tcPr>
            <w:tcW w:w="621" w:type="dxa"/>
            <w:vAlign w:val="center"/>
          </w:tcPr>
          <w:p w:rsidR="003B2F27" w:rsidRPr="00E64120" w:rsidRDefault="003B2F27" w:rsidP="005B7138">
            <w:pPr>
              <w:widowControl w:val="0"/>
              <w:spacing w:after="120"/>
              <w:ind w:left="-94" w:right="-108"/>
              <w:jc w:val="center"/>
              <w:rPr>
                <w:rFonts w:ascii="GHEA Grapalat" w:hAnsi="GHEA Grapalat"/>
                <w:sz w:val="20"/>
                <w:szCs w:val="20"/>
              </w:rPr>
            </w:pPr>
            <w:r w:rsidRPr="00E64120">
              <w:rPr>
                <w:rFonts w:ascii="GHEA Grapalat" w:hAnsi="GHEA Grapalat"/>
                <w:sz w:val="20"/>
                <w:szCs w:val="20"/>
              </w:rPr>
              <w:t>ноябрь</w:t>
            </w:r>
          </w:p>
        </w:tc>
        <w:tc>
          <w:tcPr>
            <w:tcW w:w="590" w:type="dxa"/>
            <w:vAlign w:val="center"/>
          </w:tcPr>
          <w:p w:rsidR="003B2F27" w:rsidRPr="00E64120" w:rsidRDefault="003B2F27" w:rsidP="005B7138">
            <w:pPr>
              <w:widowControl w:val="0"/>
              <w:spacing w:after="120"/>
              <w:ind w:left="-136" w:right="-80"/>
              <w:jc w:val="center"/>
              <w:rPr>
                <w:rFonts w:ascii="GHEA Grapalat" w:hAnsi="GHEA Grapalat"/>
                <w:sz w:val="20"/>
                <w:szCs w:val="20"/>
              </w:rPr>
            </w:pPr>
            <w:r w:rsidRPr="00E64120">
              <w:rPr>
                <w:rFonts w:ascii="GHEA Grapalat" w:hAnsi="GHEA Grapalat"/>
                <w:sz w:val="20"/>
                <w:szCs w:val="20"/>
              </w:rPr>
              <w:t>декабрь</w:t>
            </w:r>
          </w:p>
        </w:tc>
        <w:tc>
          <w:tcPr>
            <w:tcW w:w="643" w:type="dxa"/>
            <w:vAlign w:val="center"/>
          </w:tcPr>
          <w:p w:rsidR="003B2F27" w:rsidRPr="00E64120" w:rsidRDefault="003B2F27" w:rsidP="005B7138">
            <w:pPr>
              <w:widowControl w:val="0"/>
              <w:spacing w:after="120"/>
              <w:ind w:right="-1"/>
              <w:jc w:val="center"/>
              <w:rPr>
                <w:rFonts w:ascii="GHEA Grapalat" w:hAnsi="GHEA Grapalat"/>
                <w:sz w:val="20"/>
                <w:szCs w:val="20"/>
                <w:lang w:val="en-US"/>
              </w:rPr>
            </w:pPr>
            <w:r w:rsidRPr="00E64120">
              <w:rPr>
                <w:rFonts w:ascii="GHEA Grapalat" w:hAnsi="GHEA Grapalat"/>
                <w:sz w:val="20"/>
                <w:szCs w:val="20"/>
              </w:rPr>
              <w:t>Всего</w:t>
            </w:r>
          </w:p>
        </w:tc>
      </w:tr>
      <w:tr w:rsidR="00CF0F86" w:rsidRPr="00F412AC" w:rsidTr="00E64120">
        <w:trPr>
          <w:trHeight w:val="368"/>
          <w:jc w:val="center"/>
        </w:trPr>
        <w:tc>
          <w:tcPr>
            <w:tcW w:w="971"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1</w:t>
            </w:r>
          </w:p>
        </w:tc>
        <w:tc>
          <w:tcPr>
            <w:tcW w:w="1170"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71241200</w:t>
            </w:r>
          </w:p>
        </w:tc>
        <w:tc>
          <w:tcPr>
            <w:tcW w:w="814" w:type="dxa"/>
            <w:vAlign w:val="center"/>
          </w:tcPr>
          <w:p w:rsidR="00CF0F86" w:rsidRPr="00E64120" w:rsidRDefault="00CF0F86" w:rsidP="001D36D0">
            <w:pPr>
              <w:pStyle w:val="ListParagraph"/>
              <w:ind w:left="-90" w:firstLine="7"/>
              <w:jc w:val="center"/>
              <w:rPr>
                <w:rFonts w:ascii="GHEA Grapalat" w:hAnsi="GHEA Grapalat"/>
                <w:sz w:val="20"/>
                <w:szCs w:val="20"/>
                <w:lang w:val="pt-BR"/>
              </w:rPr>
            </w:pPr>
            <w:r w:rsidRPr="00E64120">
              <w:rPr>
                <w:rFonts w:ascii="GHEA Grapalat" w:hAnsi="GHEA Grapalat"/>
                <w:sz w:val="20"/>
                <w:szCs w:val="20"/>
                <w:lang w:val="pt-BR"/>
              </w:rPr>
              <w:t>подготовка проекта, оценка стоимости</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785"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4"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62"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6"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8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84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5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2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4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CF0F86">
          <w:footerReference w:type="default" r:id="rId10"/>
          <w:footnotePr>
            <w:pos w:val="beneathText"/>
          </w:footnotePr>
          <w:pgSz w:w="11907" w:h="16840" w:code="9"/>
          <w:pgMar w:top="1134" w:right="927"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0"/>
        <w:gridCol w:w="14"/>
        <w:gridCol w:w="4926"/>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1"/>
        <w:gridCol w:w="2041"/>
        <w:gridCol w:w="1876"/>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28"/>
        <w:gridCol w:w="4858"/>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18442B" w:rsidRPr="00305BEC" w:rsidRDefault="00D224BF">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72971">
          <w:rPr>
            <w:rFonts w:ascii="GHEA Grapalat" w:hAnsi="GHEA Grapalat"/>
            <w:noProof/>
            <w:sz w:val="24"/>
            <w:szCs w:val="24"/>
          </w:rPr>
          <w:t>26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18442B" w:rsidRPr="00503411" w:rsidRDefault="0018442B"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18442B" w:rsidRPr="001D0DD7" w:rsidRDefault="0018442B"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18442B" w:rsidRPr="00503411" w:rsidRDefault="0018442B"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18442B" w:rsidRPr="00CD2651" w:rsidRDefault="0018442B">
      <w:pPr>
        <w:pStyle w:val="FootnoteText"/>
      </w:pPr>
    </w:p>
  </w:footnote>
  <w:footnote w:id="3">
    <w:p w:rsidR="0018442B" w:rsidRPr="00511966" w:rsidRDefault="0018442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4">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5">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7">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8">
    <w:p w:rsidR="0018442B" w:rsidRPr="006F5F33" w:rsidRDefault="0018442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18442B" w:rsidRPr="00892F7F" w:rsidRDefault="0018442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8442B" w:rsidRPr="0013046C" w:rsidRDefault="0018442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8442B" w:rsidRPr="006F5F33" w:rsidRDefault="0018442B" w:rsidP="00E62EA8">
      <w:pPr>
        <w:pStyle w:val="FootnoteText"/>
        <w:jc w:val="both"/>
        <w:rPr>
          <w:rFonts w:ascii="GHEA Grapalat" w:hAnsi="GHEA Grapalat"/>
          <w:lang w:val="hy-AM"/>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w:t>
      </w:r>
    </w:p>
    <w:p w:rsidR="0018442B" w:rsidRPr="00576D9C" w:rsidRDefault="0018442B" w:rsidP="003B2F27">
      <w:pPr>
        <w:pStyle w:val="FootnoteText"/>
        <w:jc w:val="both"/>
        <w:rPr>
          <w:rFonts w:ascii="GHEA Grapalat" w:hAnsi="GHEA Grapalat"/>
          <w:lang w:val="hy-AM"/>
        </w:rPr>
      </w:pPr>
    </w:p>
  </w:footnote>
  <w:footnote w:id="10">
    <w:p w:rsidR="0018442B" w:rsidRPr="006F5F33" w:rsidRDefault="0018442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18442B" w:rsidRPr="006F5F33" w:rsidRDefault="0018442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rsidR="0018442B" w:rsidRPr="00F72971" w:rsidRDefault="0018442B" w:rsidP="003B2F27">
      <w:pPr>
        <w:pStyle w:val="FootnoteText"/>
        <w:jc w:val="both"/>
      </w:pPr>
    </w:p>
  </w:footnote>
  <w:footnote w:id="13">
    <w:p w:rsidR="0018442B" w:rsidRPr="00E40AC8" w:rsidRDefault="0018442B" w:rsidP="003B2F27">
      <w:pPr>
        <w:pStyle w:val="FootnoteText"/>
        <w:jc w:val="both"/>
      </w:pPr>
    </w:p>
  </w:footnote>
  <w:footnote w:id="14">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15">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A7D8-A401-484E-8EDF-38D6403BF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79</Pages>
  <Words>14275</Words>
  <Characters>103549</Characters>
  <Application>Microsoft Office Word</Application>
  <DocSecurity>0</DocSecurity>
  <Lines>862</Lines>
  <Paragraphs>235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117589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4</cp:revision>
  <cp:lastPrinted>2018-02-16T07:12:00Z</cp:lastPrinted>
  <dcterms:created xsi:type="dcterms:W3CDTF">2025-07-01T07:31:00Z</dcterms:created>
  <dcterms:modified xsi:type="dcterms:W3CDTF">2025-07-03T06:02:00Z</dcterms:modified>
</cp:coreProperties>
</file>